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39D33" w14:textId="77777777" w:rsidR="00932428" w:rsidRPr="007646DD" w:rsidRDefault="00932428" w:rsidP="00932428">
      <w:pPr>
        <w:suppressAutoHyphens/>
        <w:autoSpaceDN w:val="0"/>
        <w:contextualSpacing/>
        <w:jc w:val="center"/>
        <w:textAlignment w:val="baseline"/>
        <w:rPr>
          <w:rFonts w:eastAsia="Times New Roman" w:cs="Times New Roman"/>
          <w:b/>
          <w:kern w:val="3"/>
          <w:szCs w:val="20"/>
          <w:lang w:eastAsia="ar-SA"/>
        </w:rPr>
      </w:pPr>
      <w:bookmarkStart w:id="0" w:name="_GoBack"/>
      <w:bookmarkEnd w:id="0"/>
      <w:r w:rsidRPr="007646DD">
        <w:rPr>
          <w:rFonts w:eastAsia="Times New Roman" w:cs="Times New Roman"/>
          <w:b/>
          <w:kern w:val="3"/>
          <w:szCs w:val="20"/>
          <w:lang w:eastAsia="ar-SA"/>
        </w:rPr>
        <w:t>GENERALNA DYREKCJA DRÓG KRAJOWYCH I AUTOSTRAD</w:t>
      </w:r>
    </w:p>
    <w:p w14:paraId="5A027FCC"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2CED9FE2"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331B74B9"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3F59ABF5"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6E26AC2B"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5CA7E97A" w14:textId="1419F83A"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r w:rsidRPr="007646DD">
        <w:rPr>
          <w:rFonts w:eastAsia="Times New Roman" w:cs="Times New Roman"/>
          <w:kern w:val="3"/>
          <w:szCs w:val="20"/>
          <w:lang w:eastAsia="ar-SA"/>
        </w:rPr>
        <w:t>WARUNKI WYKONANIA I ODBIORU ROBÓT BUD</w:t>
      </w:r>
      <w:r w:rsidR="004C7D4B">
        <w:rPr>
          <w:rFonts w:eastAsia="Times New Roman" w:cs="Times New Roman"/>
          <w:kern w:val="3"/>
          <w:szCs w:val="20"/>
          <w:lang w:eastAsia="ar-SA"/>
        </w:rPr>
        <w:t>O</w:t>
      </w:r>
      <w:r w:rsidRPr="007646DD">
        <w:rPr>
          <w:rFonts w:eastAsia="Times New Roman" w:cs="Times New Roman"/>
          <w:kern w:val="3"/>
          <w:szCs w:val="20"/>
          <w:lang w:eastAsia="ar-SA"/>
        </w:rPr>
        <w:t>WLANYCH</w:t>
      </w:r>
    </w:p>
    <w:p w14:paraId="30B4D0E7" w14:textId="77777777" w:rsidR="00932428" w:rsidRPr="007646DD" w:rsidRDefault="00932428" w:rsidP="00932428">
      <w:pPr>
        <w:contextualSpacing/>
        <w:jc w:val="center"/>
        <w:rPr>
          <w:rFonts w:eastAsia="Times New Roman" w:cs="Times New Roman"/>
          <w:b/>
          <w:szCs w:val="20"/>
          <w:lang w:eastAsia="pl-PL"/>
        </w:rPr>
      </w:pPr>
    </w:p>
    <w:p w14:paraId="23BEF0C2" w14:textId="77777777" w:rsidR="00932428" w:rsidRPr="007646DD" w:rsidRDefault="00932428" w:rsidP="00932428">
      <w:pPr>
        <w:contextualSpacing/>
        <w:jc w:val="center"/>
        <w:rPr>
          <w:rFonts w:eastAsia="Times New Roman" w:cs="Times New Roman"/>
          <w:b/>
          <w:szCs w:val="20"/>
          <w:lang w:eastAsia="pl-PL"/>
        </w:rPr>
      </w:pPr>
    </w:p>
    <w:p w14:paraId="6F26F6D9" w14:textId="77777777" w:rsidR="00932428" w:rsidRPr="007646DD" w:rsidRDefault="00932428" w:rsidP="00932428">
      <w:pPr>
        <w:contextualSpacing/>
        <w:jc w:val="center"/>
        <w:rPr>
          <w:rFonts w:eastAsia="Times New Roman" w:cs="Times New Roman"/>
          <w:b/>
          <w:szCs w:val="20"/>
          <w:lang w:eastAsia="pl-PL"/>
        </w:rPr>
      </w:pPr>
    </w:p>
    <w:p w14:paraId="44D8E1C3" w14:textId="2E3DEDFE" w:rsidR="00932428" w:rsidRDefault="00932428" w:rsidP="00932428">
      <w:pPr>
        <w:contextualSpacing/>
        <w:jc w:val="center"/>
        <w:rPr>
          <w:rFonts w:eastAsia="Times New Roman" w:cs="Times New Roman"/>
          <w:b/>
          <w:szCs w:val="20"/>
          <w:lang w:eastAsia="pl-PL"/>
        </w:rPr>
      </w:pPr>
      <w:r>
        <w:rPr>
          <w:rFonts w:eastAsia="Times New Roman" w:cs="Times New Roman"/>
          <w:b/>
          <w:szCs w:val="20"/>
          <w:lang w:eastAsia="pl-PL"/>
        </w:rPr>
        <w:t>D</w:t>
      </w:r>
      <w:r w:rsidR="00435060">
        <w:rPr>
          <w:rFonts w:eastAsia="Times New Roman" w:cs="Times New Roman"/>
          <w:b/>
          <w:szCs w:val="20"/>
          <w:lang w:eastAsia="pl-PL"/>
        </w:rPr>
        <w:t>-</w:t>
      </w:r>
      <w:r>
        <w:rPr>
          <w:rFonts w:eastAsia="Times New Roman" w:cs="Times New Roman"/>
          <w:b/>
          <w:szCs w:val="20"/>
          <w:lang w:eastAsia="pl-PL"/>
        </w:rPr>
        <w:t>04.05.00</w:t>
      </w:r>
    </w:p>
    <w:p w14:paraId="4F59C44A" w14:textId="03B8C31C" w:rsidR="00932428" w:rsidRPr="007646DD" w:rsidRDefault="00932428" w:rsidP="00932428">
      <w:pPr>
        <w:contextualSpacing/>
        <w:jc w:val="center"/>
        <w:rPr>
          <w:rFonts w:eastAsia="Times New Roman" w:cs="Times New Roman"/>
          <w:b/>
          <w:szCs w:val="20"/>
          <w:lang w:eastAsia="pl-PL"/>
        </w:rPr>
      </w:pPr>
      <w:r>
        <w:rPr>
          <w:rFonts w:eastAsia="Times New Roman" w:cs="Times New Roman"/>
          <w:b/>
          <w:szCs w:val="20"/>
          <w:lang w:eastAsia="pl-PL"/>
        </w:rPr>
        <w:t>v0</w:t>
      </w:r>
      <w:ins w:id="1" w:author="Rak Bartosz" w:date="2021-02-03T10:13:00Z">
        <w:r w:rsidR="00166A94">
          <w:rPr>
            <w:rFonts w:eastAsia="Times New Roman" w:cs="Times New Roman"/>
            <w:b/>
            <w:szCs w:val="20"/>
            <w:lang w:eastAsia="pl-PL"/>
          </w:rPr>
          <w:t>2</w:t>
        </w:r>
      </w:ins>
      <w:del w:id="2" w:author="Rak Bartosz" w:date="2021-02-03T10:13:00Z">
        <w:r w:rsidDel="00166A94">
          <w:rPr>
            <w:rFonts w:eastAsia="Times New Roman" w:cs="Times New Roman"/>
            <w:b/>
            <w:szCs w:val="20"/>
            <w:lang w:eastAsia="pl-PL"/>
          </w:rPr>
          <w:delText>1</w:delText>
        </w:r>
      </w:del>
    </w:p>
    <w:p w14:paraId="41CC2B8A" w14:textId="77777777" w:rsidR="00932428" w:rsidRPr="007646DD" w:rsidRDefault="00932428" w:rsidP="00932428">
      <w:pPr>
        <w:contextualSpacing/>
        <w:jc w:val="center"/>
        <w:rPr>
          <w:rFonts w:eastAsia="Times New Roman" w:cs="Times New Roman"/>
          <w:b/>
          <w:szCs w:val="20"/>
          <w:lang w:eastAsia="pl-PL"/>
        </w:rPr>
      </w:pPr>
    </w:p>
    <w:p w14:paraId="50AF331C" w14:textId="0DA2EB33" w:rsidR="00932428" w:rsidRPr="007646DD" w:rsidRDefault="00932428" w:rsidP="00932428">
      <w:pPr>
        <w:contextualSpacing/>
        <w:jc w:val="center"/>
        <w:rPr>
          <w:rFonts w:eastAsia="Times New Roman" w:cs="Times New Roman"/>
          <w:b/>
          <w:szCs w:val="20"/>
          <w:lang w:eastAsia="pl-PL"/>
        </w:rPr>
      </w:pPr>
      <w:r>
        <w:rPr>
          <w:rFonts w:eastAsia="Times New Roman" w:cs="Times New Roman"/>
          <w:b/>
          <w:szCs w:val="20"/>
          <w:lang w:eastAsia="pl-PL"/>
        </w:rPr>
        <w:t>WARSTWA ULEPSZONEGO PODŁOŻA Z GRUNTU STABILIZOWANEGO SPOIWEM</w:t>
      </w:r>
      <w:r w:rsidR="00B91B4E">
        <w:rPr>
          <w:rFonts w:eastAsia="Times New Roman" w:cs="Times New Roman"/>
          <w:b/>
          <w:szCs w:val="20"/>
          <w:lang w:eastAsia="pl-PL"/>
        </w:rPr>
        <w:t xml:space="preserve"> HYDRAULICZNYM LUB WAPNEM</w:t>
      </w:r>
    </w:p>
    <w:p w14:paraId="6C489B2D" w14:textId="77777777" w:rsidR="00932428" w:rsidRPr="007646DD" w:rsidRDefault="00932428" w:rsidP="00932428">
      <w:pPr>
        <w:contextualSpacing/>
        <w:jc w:val="center"/>
        <w:rPr>
          <w:rFonts w:eastAsia="Times New Roman" w:cs="Times New Roman"/>
          <w:b/>
          <w:szCs w:val="20"/>
          <w:lang w:eastAsia="pl-PL"/>
        </w:rPr>
      </w:pPr>
    </w:p>
    <w:p w14:paraId="3875FDAA" w14:textId="77777777" w:rsidR="00932428" w:rsidRPr="007646DD" w:rsidRDefault="00932428" w:rsidP="00932428">
      <w:pPr>
        <w:contextualSpacing/>
        <w:jc w:val="center"/>
        <w:rPr>
          <w:rFonts w:eastAsia="Times New Roman" w:cs="Times New Roman"/>
          <w:b/>
          <w:szCs w:val="20"/>
          <w:lang w:eastAsia="pl-PL"/>
        </w:rPr>
      </w:pPr>
    </w:p>
    <w:p w14:paraId="21914764" w14:textId="77777777" w:rsidR="00932428" w:rsidRPr="007646DD" w:rsidRDefault="00932428" w:rsidP="00932428">
      <w:pPr>
        <w:contextualSpacing/>
        <w:jc w:val="center"/>
        <w:rPr>
          <w:rFonts w:eastAsia="Times New Roman" w:cs="Times New Roman"/>
          <w:b/>
          <w:szCs w:val="20"/>
          <w:lang w:eastAsia="pl-PL"/>
        </w:rPr>
      </w:pPr>
    </w:p>
    <w:p w14:paraId="5D6C78A1" w14:textId="77777777" w:rsidR="00932428" w:rsidRPr="007646DD" w:rsidRDefault="00932428" w:rsidP="00932428">
      <w:pPr>
        <w:contextualSpacing/>
        <w:jc w:val="center"/>
        <w:rPr>
          <w:rFonts w:eastAsia="Times New Roman" w:cs="Times New Roman"/>
          <w:b/>
          <w:szCs w:val="20"/>
          <w:lang w:eastAsia="pl-PL"/>
        </w:rPr>
      </w:pPr>
    </w:p>
    <w:p w14:paraId="255CA643" w14:textId="77777777" w:rsidR="00932428" w:rsidRPr="007646DD" w:rsidRDefault="00932428" w:rsidP="00932428">
      <w:pPr>
        <w:contextualSpacing/>
        <w:jc w:val="center"/>
        <w:rPr>
          <w:rFonts w:eastAsia="Times New Roman" w:cs="Times New Roman"/>
          <w:szCs w:val="20"/>
          <w:lang w:eastAsia="pl-PL"/>
        </w:rPr>
      </w:pPr>
      <w:r w:rsidRPr="007646DD">
        <w:rPr>
          <w:rFonts w:eastAsia="Times New Roman" w:cs="Times New Roman"/>
          <w:szCs w:val="20"/>
          <w:lang w:eastAsia="pl-PL"/>
        </w:rPr>
        <w:t>(dokument wzorcowy)</w:t>
      </w:r>
    </w:p>
    <w:p w14:paraId="6E630FC9" w14:textId="77777777" w:rsidR="00932428" w:rsidRPr="007646DD" w:rsidRDefault="00932428" w:rsidP="00932428">
      <w:pPr>
        <w:contextualSpacing/>
        <w:jc w:val="center"/>
        <w:rPr>
          <w:rFonts w:eastAsia="Times New Roman" w:cs="Times New Roman"/>
          <w:b/>
          <w:szCs w:val="20"/>
          <w:lang w:eastAsia="pl-PL"/>
        </w:rPr>
      </w:pPr>
    </w:p>
    <w:p w14:paraId="69617BBE" w14:textId="77777777" w:rsidR="00932428" w:rsidRPr="007646DD" w:rsidRDefault="00932428" w:rsidP="00932428">
      <w:pPr>
        <w:contextualSpacing/>
        <w:jc w:val="center"/>
        <w:rPr>
          <w:rFonts w:eastAsia="Times New Roman" w:cs="Times New Roman"/>
          <w:b/>
          <w:szCs w:val="20"/>
          <w:lang w:eastAsia="pl-PL"/>
        </w:rPr>
      </w:pPr>
    </w:p>
    <w:p w14:paraId="5BD50D40" w14:textId="77777777" w:rsidR="00932428" w:rsidRPr="007646DD" w:rsidRDefault="00932428" w:rsidP="00932428">
      <w:pPr>
        <w:contextualSpacing/>
        <w:jc w:val="center"/>
        <w:rPr>
          <w:rFonts w:eastAsia="Times New Roman" w:cs="Times New Roman"/>
          <w:b/>
          <w:szCs w:val="20"/>
          <w:lang w:eastAsia="pl-PL"/>
        </w:rPr>
      </w:pPr>
    </w:p>
    <w:p w14:paraId="176A394D" w14:textId="77777777" w:rsidR="00932428" w:rsidRPr="007646DD" w:rsidRDefault="00932428" w:rsidP="00932428">
      <w:pPr>
        <w:contextualSpacing/>
        <w:jc w:val="center"/>
        <w:rPr>
          <w:rFonts w:eastAsia="Times New Roman" w:cs="Times New Roman"/>
          <w:b/>
          <w:szCs w:val="20"/>
          <w:lang w:eastAsia="pl-PL"/>
        </w:rPr>
      </w:pPr>
    </w:p>
    <w:p w14:paraId="61250BC6" w14:textId="77777777" w:rsidR="00932428" w:rsidRPr="007646DD" w:rsidRDefault="00932428" w:rsidP="00932428">
      <w:pPr>
        <w:contextualSpacing/>
        <w:jc w:val="center"/>
        <w:rPr>
          <w:rFonts w:eastAsia="Times New Roman" w:cs="Times New Roman"/>
          <w:b/>
          <w:szCs w:val="20"/>
          <w:lang w:eastAsia="pl-PL"/>
        </w:rPr>
      </w:pPr>
    </w:p>
    <w:p w14:paraId="65418BBC" w14:textId="77777777" w:rsidR="00932428" w:rsidRPr="007646DD" w:rsidRDefault="00932428" w:rsidP="00932428">
      <w:pPr>
        <w:contextualSpacing/>
        <w:jc w:val="center"/>
        <w:rPr>
          <w:rFonts w:eastAsia="Times New Roman" w:cs="Times New Roman"/>
          <w:b/>
          <w:szCs w:val="20"/>
          <w:lang w:eastAsia="pl-PL"/>
        </w:rPr>
      </w:pPr>
    </w:p>
    <w:p w14:paraId="1E9A9F37" w14:textId="77777777" w:rsidR="00932428" w:rsidRPr="007646DD" w:rsidRDefault="00932428" w:rsidP="00932428">
      <w:pPr>
        <w:contextualSpacing/>
        <w:jc w:val="center"/>
        <w:rPr>
          <w:rFonts w:eastAsia="Times New Roman" w:cs="Times New Roman"/>
          <w:b/>
          <w:szCs w:val="20"/>
          <w:lang w:eastAsia="pl-PL"/>
        </w:rPr>
      </w:pPr>
    </w:p>
    <w:p w14:paraId="2CDAB462" w14:textId="77777777" w:rsidR="00932428" w:rsidRPr="007646DD" w:rsidRDefault="00932428" w:rsidP="00932428">
      <w:pPr>
        <w:contextualSpacing/>
        <w:jc w:val="center"/>
        <w:rPr>
          <w:rFonts w:eastAsia="Times New Roman" w:cs="Times New Roman"/>
          <w:b/>
          <w:szCs w:val="20"/>
          <w:lang w:eastAsia="pl-PL"/>
        </w:rPr>
      </w:pPr>
    </w:p>
    <w:p w14:paraId="5D46DE4E" w14:textId="77777777" w:rsidR="00932428" w:rsidRPr="007646DD" w:rsidRDefault="00932428" w:rsidP="00932428">
      <w:pPr>
        <w:contextualSpacing/>
        <w:jc w:val="center"/>
        <w:rPr>
          <w:rFonts w:eastAsia="Times New Roman" w:cs="Times New Roman"/>
          <w:b/>
          <w:szCs w:val="20"/>
          <w:lang w:eastAsia="pl-PL"/>
        </w:rPr>
      </w:pPr>
    </w:p>
    <w:p w14:paraId="02CB33DA" w14:textId="77777777" w:rsidR="00932428" w:rsidRPr="007646DD" w:rsidRDefault="00932428" w:rsidP="00932428">
      <w:pPr>
        <w:contextualSpacing/>
        <w:jc w:val="center"/>
        <w:rPr>
          <w:rFonts w:eastAsia="Times New Roman" w:cs="Times New Roman"/>
          <w:b/>
          <w:szCs w:val="20"/>
          <w:lang w:eastAsia="pl-PL"/>
        </w:rPr>
      </w:pPr>
    </w:p>
    <w:p w14:paraId="4890D9AF" w14:textId="77777777" w:rsidR="00932428" w:rsidRPr="007646DD" w:rsidRDefault="00932428" w:rsidP="00932428">
      <w:pPr>
        <w:contextualSpacing/>
        <w:jc w:val="center"/>
        <w:rPr>
          <w:rFonts w:eastAsia="Times New Roman" w:cs="Times New Roman"/>
          <w:b/>
          <w:szCs w:val="20"/>
          <w:lang w:eastAsia="pl-PL"/>
        </w:rPr>
      </w:pPr>
    </w:p>
    <w:p w14:paraId="77FBDDD9" w14:textId="77777777" w:rsidR="00932428" w:rsidRPr="007646DD" w:rsidRDefault="00932428" w:rsidP="00932428">
      <w:pPr>
        <w:contextualSpacing/>
        <w:jc w:val="center"/>
        <w:rPr>
          <w:rFonts w:eastAsia="Times New Roman" w:cs="Times New Roman"/>
          <w:b/>
          <w:szCs w:val="20"/>
          <w:lang w:eastAsia="pl-PL"/>
        </w:rPr>
      </w:pPr>
    </w:p>
    <w:p w14:paraId="147AC56C" w14:textId="77777777" w:rsidR="00932428" w:rsidRPr="007646DD" w:rsidRDefault="00932428" w:rsidP="00932428">
      <w:pPr>
        <w:contextualSpacing/>
        <w:jc w:val="center"/>
        <w:rPr>
          <w:rFonts w:eastAsia="Times New Roman" w:cs="Times New Roman"/>
          <w:b/>
          <w:szCs w:val="20"/>
          <w:lang w:eastAsia="pl-PL"/>
        </w:rPr>
      </w:pPr>
    </w:p>
    <w:p w14:paraId="44F46FD0" w14:textId="77777777" w:rsidR="00932428" w:rsidRPr="007646DD" w:rsidRDefault="00932428" w:rsidP="00932428">
      <w:pPr>
        <w:contextualSpacing/>
        <w:jc w:val="center"/>
        <w:rPr>
          <w:rFonts w:eastAsia="Times New Roman" w:cs="Times New Roman"/>
          <w:b/>
          <w:szCs w:val="20"/>
          <w:lang w:eastAsia="pl-PL"/>
        </w:rPr>
      </w:pPr>
    </w:p>
    <w:p w14:paraId="70726583" w14:textId="77777777" w:rsidR="00932428" w:rsidRPr="007646DD" w:rsidRDefault="00932428" w:rsidP="00932428">
      <w:pPr>
        <w:contextualSpacing/>
        <w:jc w:val="center"/>
        <w:rPr>
          <w:rFonts w:eastAsia="Times New Roman" w:cs="Times New Roman"/>
          <w:b/>
          <w:szCs w:val="20"/>
          <w:lang w:eastAsia="pl-PL"/>
        </w:rPr>
      </w:pPr>
    </w:p>
    <w:p w14:paraId="6FAD4275" w14:textId="77777777" w:rsidR="00932428" w:rsidRPr="007646DD" w:rsidRDefault="00932428" w:rsidP="00932428">
      <w:pPr>
        <w:contextualSpacing/>
        <w:jc w:val="center"/>
        <w:rPr>
          <w:rFonts w:eastAsia="Times New Roman" w:cs="Times New Roman"/>
          <w:b/>
          <w:szCs w:val="20"/>
          <w:lang w:eastAsia="pl-PL"/>
        </w:rPr>
      </w:pPr>
    </w:p>
    <w:p w14:paraId="64DB63AF" w14:textId="77777777" w:rsidR="00932428" w:rsidRPr="007646DD" w:rsidRDefault="00932428" w:rsidP="00932428">
      <w:pPr>
        <w:contextualSpacing/>
        <w:jc w:val="center"/>
        <w:rPr>
          <w:rFonts w:eastAsia="Times New Roman" w:cs="Times New Roman"/>
          <w:b/>
          <w:szCs w:val="20"/>
          <w:lang w:eastAsia="pl-PL"/>
        </w:rPr>
      </w:pPr>
    </w:p>
    <w:p w14:paraId="4F8C210A" w14:textId="77777777" w:rsidR="00932428" w:rsidRPr="007646DD" w:rsidRDefault="00932428" w:rsidP="00932428">
      <w:pPr>
        <w:contextualSpacing/>
        <w:jc w:val="center"/>
        <w:rPr>
          <w:rFonts w:eastAsia="Times New Roman" w:cs="Times New Roman"/>
          <w:b/>
          <w:szCs w:val="20"/>
          <w:lang w:eastAsia="pl-PL"/>
        </w:rPr>
      </w:pPr>
    </w:p>
    <w:p w14:paraId="4DDC6F1F" w14:textId="77777777" w:rsidR="00932428" w:rsidRPr="007646DD" w:rsidRDefault="00932428" w:rsidP="00932428">
      <w:pPr>
        <w:contextualSpacing/>
        <w:jc w:val="center"/>
        <w:rPr>
          <w:rFonts w:eastAsia="Times New Roman" w:cs="Times New Roman"/>
          <w:b/>
          <w:szCs w:val="20"/>
          <w:lang w:eastAsia="pl-PL"/>
        </w:rPr>
      </w:pPr>
    </w:p>
    <w:p w14:paraId="1C9FE715" w14:textId="77777777" w:rsidR="00932428" w:rsidRPr="007646DD" w:rsidRDefault="00932428" w:rsidP="00932428">
      <w:pPr>
        <w:contextualSpacing/>
        <w:jc w:val="center"/>
        <w:rPr>
          <w:rFonts w:eastAsia="Times New Roman" w:cs="Times New Roman"/>
          <w:b/>
          <w:szCs w:val="20"/>
          <w:lang w:eastAsia="pl-PL"/>
        </w:rPr>
      </w:pPr>
    </w:p>
    <w:p w14:paraId="3D70DCE8" w14:textId="77777777" w:rsidR="00932428" w:rsidRPr="007646DD" w:rsidRDefault="00932428" w:rsidP="00932428">
      <w:pPr>
        <w:contextualSpacing/>
        <w:jc w:val="center"/>
        <w:rPr>
          <w:rFonts w:eastAsia="Times New Roman" w:cs="Times New Roman"/>
          <w:b/>
          <w:szCs w:val="20"/>
          <w:lang w:eastAsia="pl-PL"/>
        </w:rPr>
      </w:pPr>
    </w:p>
    <w:p w14:paraId="2DD786AD" w14:textId="77777777" w:rsidR="00932428" w:rsidRPr="007646DD" w:rsidRDefault="00932428" w:rsidP="00932428">
      <w:pPr>
        <w:contextualSpacing/>
        <w:jc w:val="center"/>
        <w:rPr>
          <w:rFonts w:eastAsia="Times New Roman" w:cs="Times New Roman"/>
          <w:b/>
          <w:szCs w:val="20"/>
          <w:lang w:eastAsia="pl-PL"/>
        </w:rPr>
      </w:pPr>
    </w:p>
    <w:p w14:paraId="40565EE2" w14:textId="77777777" w:rsidR="00932428" w:rsidRPr="007646DD" w:rsidRDefault="00932428" w:rsidP="00932428">
      <w:pPr>
        <w:contextualSpacing/>
        <w:jc w:val="center"/>
        <w:rPr>
          <w:rFonts w:eastAsia="Times New Roman" w:cs="Times New Roman"/>
          <w:b/>
          <w:szCs w:val="20"/>
          <w:lang w:eastAsia="pl-PL"/>
        </w:rPr>
      </w:pPr>
    </w:p>
    <w:p w14:paraId="4C82DB3E" w14:textId="77777777" w:rsidR="00932428" w:rsidRPr="007646DD" w:rsidRDefault="00932428" w:rsidP="00932428">
      <w:pPr>
        <w:contextualSpacing/>
        <w:jc w:val="center"/>
        <w:rPr>
          <w:rFonts w:eastAsia="Times New Roman" w:cs="Times New Roman"/>
          <w:b/>
          <w:szCs w:val="20"/>
          <w:lang w:eastAsia="pl-PL"/>
        </w:rPr>
      </w:pPr>
    </w:p>
    <w:p w14:paraId="5321BCE1" w14:textId="77777777" w:rsidR="00932428" w:rsidRPr="007646DD" w:rsidRDefault="00932428" w:rsidP="00932428">
      <w:pPr>
        <w:contextualSpacing/>
        <w:jc w:val="center"/>
        <w:rPr>
          <w:rFonts w:eastAsia="Times New Roman" w:cs="Times New Roman"/>
          <w:b/>
          <w:szCs w:val="20"/>
          <w:lang w:eastAsia="pl-PL"/>
        </w:rPr>
      </w:pPr>
    </w:p>
    <w:p w14:paraId="5057D808" w14:textId="77777777" w:rsidR="00932428" w:rsidRPr="007646DD" w:rsidRDefault="00932428" w:rsidP="00932428">
      <w:pPr>
        <w:contextualSpacing/>
        <w:jc w:val="center"/>
        <w:rPr>
          <w:rFonts w:eastAsia="Times New Roman" w:cs="Times New Roman"/>
          <w:b/>
          <w:szCs w:val="20"/>
          <w:lang w:eastAsia="pl-PL"/>
        </w:rPr>
      </w:pPr>
    </w:p>
    <w:p w14:paraId="55079202" w14:textId="77777777" w:rsidR="00932428" w:rsidRPr="007646DD" w:rsidRDefault="00932428" w:rsidP="00932428">
      <w:pPr>
        <w:contextualSpacing/>
        <w:jc w:val="center"/>
        <w:rPr>
          <w:rFonts w:eastAsia="Times New Roman" w:cs="Times New Roman"/>
          <w:b/>
          <w:szCs w:val="20"/>
          <w:lang w:eastAsia="pl-PL"/>
        </w:rPr>
      </w:pPr>
    </w:p>
    <w:p w14:paraId="1E792E2C" w14:textId="79B0287B" w:rsidR="00932428" w:rsidRPr="007646DD" w:rsidRDefault="00807B91" w:rsidP="00932428">
      <w:pPr>
        <w:contextualSpacing/>
        <w:jc w:val="center"/>
        <w:rPr>
          <w:rFonts w:eastAsia="Times New Roman" w:cs="Times New Roman"/>
          <w:b/>
          <w:szCs w:val="20"/>
          <w:lang w:eastAsia="pl-PL"/>
        </w:rPr>
      </w:pPr>
      <w:r>
        <w:rPr>
          <w:rFonts w:eastAsia="Times New Roman" w:cs="Times New Roman"/>
          <w:b/>
          <w:szCs w:val="20"/>
          <w:lang w:eastAsia="pl-PL"/>
        </w:rPr>
        <w:t>Warszawa</w:t>
      </w:r>
    </w:p>
    <w:p w14:paraId="29ED007D" w14:textId="53B6AAB9" w:rsidR="00932428" w:rsidRPr="007646DD" w:rsidDel="00166A94" w:rsidRDefault="00751ED1" w:rsidP="00932428">
      <w:pPr>
        <w:contextualSpacing/>
        <w:jc w:val="center"/>
        <w:rPr>
          <w:del w:id="3" w:author="Rak Bartosz" w:date="2021-02-03T10:13:00Z"/>
          <w:rFonts w:eastAsia="Times New Roman" w:cs="Times New Roman"/>
          <w:szCs w:val="20"/>
          <w:lang w:eastAsia="pl-PL"/>
        </w:rPr>
      </w:pPr>
      <w:del w:id="4" w:author="Rak Bartosz" w:date="2021-02-03T10:13:00Z">
        <w:r w:rsidDel="00166A94">
          <w:rPr>
            <w:rFonts w:eastAsia="Times New Roman" w:cs="Times New Roman"/>
            <w:szCs w:val="20"/>
            <w:lang w:eastAsia="pl-PL"/>
          </w:rPr>
          <w:delText>10</w:delText>
        </w:r>
        <w:r w:rsidR="00932428" w:rsidRPr="007646DD" w:rsidDel="00166A94">
          <w:rPr>
            <w:rFonts w:eastAsia="Times New Roman" w:cs="Times New Roman"/>
            <w:szCs w:val="20"/>
            <w:lang w:eastAsia="pl-PL"/>
          </w:rPr>
          <w:delText xml:space="preserve"> maja 2019</w:delText>
        </w:r>
      </w:del>
      <w:ins w:id="5" w:author="Rak Bartosz" w:date="2021-02-22T14:00:00Z">
        <w:r w:rsidR="00300A47">
          <w:rPr>
            <w:rFonts w:eastAsia="Times New Roman" w:cs="Times New Roman"/>
            <w:szCs w:val="20"/>
            <w:lang w:eastAsia="pl-PL"/>
          </w:rPr>
          <w:t xml:space="preserve">22 </w:t>
        </w:r>
      </w:ins>
      <w:ins w:id="6" w:author="Rak Bartosz" w:date="2021-02-03T10:13:00Z">
        <w:r w:rsidR="00166A94">
          <w:rPr>
            <w:rFonts w:eastAsia="Times New Roman" w:cs="Times New Roman"/>
            <w:szCs w:val="20"/>
            <w:lang w:eastAsia="pl-PL"/>
          </w:rPr>
          <w:t>luty 2021</w:t>
        </w:r>
      </w:ins>
    </w:p>
    <w:p w14:paraId="04387F39" w14:textId="77777777" w:rsidR="00932428" w:rsidRPr="00807B91" w:rsidRDefault="00932428" w:rsidP="00932428">
      <w:pPr>
        <w:ind w:firstLine="454"/>
        <w:contextualSpacing/>
        <w:rPr>
          <w:rFonts w:eastAsia="Calibri" w:cs="Times New Roman"/>
          <w:szCs w:val="20"/>
        </w:rPr>
      </w:pPr>
    </w:p>
    <w:p w14:paraId="304BDEA9" w14:textId="2651B14A" w:rsidR="00932428" w:rsidRDefault="00932428" w:rsidP="00932428">
      <w:pPr>
        <w:ind w:firstLine="454"/>
        <w:contextualSpacing/>
        <w:rPr>
          <w:rFonts w:eastAsia="Calibri" w:cs="Times New Roman"/>
          <w:szCs w:val="20"/>
          <w:lang w:eastAsia="pl-PL"/>
        </w:rPr>
      </w:pPr>
    </w:p>
    <w:p w14:paraId="270B3C0A" w14:textId="182E8688" w:rsidR="00807B91" w:rsidRDefault="00807B91" w:rsidP="00932428">
      <w:pPr>
        <w:ind w:firstLine="454"/>
        <w:contextualSpacing/>
        <w:rPr>
          <w:rFonts w:eastAsia="Calibri" w:cs="Times New Roman"/>
          <w:szCs w:val="20"/>
          <w:lang w:eastAsia="pl-PL"/>
        </w:rPr>
      </w:pPr>
    </w:p>
    <w:p w14:paraId="4BEBDC82" w14:textId="77777777" w:rsidR="00807B91" w:rsidRPr="00807B91" w:rsidRDefault="00807B91" w:rsidP="00932428">
      <w:pPr>
        <w:ind w:firstLine="454"/>
        <w:contextualSpacing/>
        <w:rPr>
          <w:rFonts w:eastAsia="Calibri" w:cs="Times New Roman"/>
          <w:szCs w:val="20"/>
          <w:lang w:eastAsia="pl-PL"/>
        </w:rPr>
      </w:pPr>
    </w:p>
    <w:p w14:paraId="69A9C60B" w14:textId="77777777" w:rsidR="00932428" w:rsidRPr="00807B91" w:rsidRDefault="00932428" w:rsidP="00932428">
      <w:pPr>
        <w:ind w:firstLine="454"/>
        <w:contextualSpacing/>
        <w:rPr>
          <w:rFonts w:eastAsia="Calibri" w:cs="Times New Roman"/>
          <w:szCs w:val="20"/>
          <w:lang w:eastAsia="pl-PL"/>
        </w:rPr>
      </w:pPr>
    </w:p>
    <w:p w14:paraId="311F8D3B" w14:textId="77777777" w:rsidR="00932428" w:rsidRPr="00807B91" w:rsidRDefault="00932428" w:rsidP="00932428">
      <w:pPr>
        <w:ind w:firstLine="454"/>
        <w:contextualSpacing/>
        <w:rPr>
          <w:rFonts w:eastAsia="Calibri" w:cs="Times New Roman"/>
          <w:szCs w:val="20"/>
          <w:lang w:eastAsia="pl-PL"/>
        </w:rPr>
      </w:pPr>
    </w:p>
    <w:p w14:paraId="2279E63B" w14:textId="77777777" w:rsidR="00932428" w:rsidRPr="00807B91" w:rsidRDefault="00932428" w:rsidP="00932428">
      <w:pPr>
        <w:ind w:firstLine="454"/>
        <w:contextualSpacing/>
        <w:rPr>
          <w:rFonts w:eastAsia="Calibri" w:cs="Times New Roman"/>
          <w:szCs w:val="20"/>
          <w:lang w:eastAsia="pl-PL"/>
        </w:rPr>
      </w:pPr>
    </w:p>
    <w:p w14:paraId="39821816" w14:textId="77777777" w:rsidR="00932428" w:rsidRPr="00807B91" w:rsidRDefault="00932428" w:rsidP="00932428">
      <w:pPr>
        <w:ind w:firstLine="454"/>
        <w:contextualSpacing/>
        <w:rPr>
          <w:rFonts w:eastAsia="Calibri" w:cs="Times New Roman"/>
          <w:szCs w:val="20"/>
          <w:lang w:eastAsia="pl-PL"/>
        </w:rPr>
      </w:pPr>
    </w:p>
    <w:p w14:paraId="4EE2D5BD" w14:textId="77777777" w:rsidR="00932428" w:rsidRPr="00807B91" w:rsidRDefault="00932428" w:rsidP="00932428">
      <w:pPr>
        <w:ind w:firstLine="454"/>
        <w:contextualSpacing/>
        <w:rPr>
          <w:rFonts w:eastAsia="Calibri" w:cs="Times New Roman"/>
          <w:szCs w:val="20"/>
          <w:lang w:eastAsia="pl-PL"/>
        </w:rPr>
      </w:pPr>
    </w:p>
    <w:p w14:paraId="6F2E9404" w14:textId="77777777" w:rsidR="00932428" w:rsidRPr="00807B91" w:rsidRDefault="00932428" w:rsidP="00932428">
      <w:pPr>
        <w:ind w:firstLine="454"/>
        <w:contextualSpacing/>
        <w:rPr>
          <w:rFonts w:eastAsia="Calibri" w:cs="Times New Roman"/>
          <w:szCs w:val="20"/>
          <w:lang w:eastAsia="pl-PL"/>
        </w:rPr>
      </w:pPr>
    </w:p>
    <w:p w14:paraId="68F14DEB" w14:textId="77777777" w:rsidR="00932428" w:rsidRPr="00807B91" w:rsidRDefault="00932428" w:rsidP="00932428">
      <w:pPr>
        <w:ind w:firstLine="454"/>
        <w:contextualSpacing/>
        <w:rPr>
          <w:rFonts w:eastAsia="Calibri" w:cs="Times New Roman"/>
          <w:szCs w:val="20"/>
          <w:lang w:eastAsia="pl-PL"/>
        </w:rPr>
      </w:pPr>
    </w:p>
    <w:p w14:paraId="0C4722F1" w14:textId="77777777" w:rsidR="00932428" w:rsidRPr="00807B91" w:rsidRDefault="00932428" w:rsidP="00932428">
      <w:pPr>
        <w:ind w:firstLine="454"/>
        <w:contextualSpacing/>
        <w:rPr>
          <w:rFonts w:eastAsia="Calibri" w:cs="Times New Roman"/>
          <w:szCs w:val="20"/>
          <w:lang w:eastAsia="pl-PL"/>
        </w:rPr>
      </w:pPr>
    </w:p>
    <w:p w14:paraId="2014209D" w14:textId="77777777" w:rsidR="00932428" w:rsidRPr="00807B91" w:rsidRDefault="00932428" w:rsidP="00932428">
      <w:pPr>
        <w:ind w:firstLine="454"/>
        <w:contextualSpacing/>
        <w:rPr>
          <w:rFonts w:eastAsia="Calibri" w:cs="Times New Roman"/>
          <w:szCs w:val="20"/>
          <w:lang w:eastAsia="pl-PL"/>
        </w:rPr>
      </w:pPr>
    </w:p>
    <w:p w14:paraId="3F33EF31" w14:textId="77777777" w:rsidR="00932428" w:rsidRPr="00807B91" w:rsidRDefault="00932428" w:rsidP="00932428">
      <w:pPr>
        <w:ind w:firstLine="454"/>
        <w:contextualSpacing/>
        <w:rPr>
          <w:rFonts w:eastAsia="Calibri" w:cs="Times New Roman"/>
          <w:szCs w:val="20"/>
          <w:lang w:eastAsia="pl-PL"/>
        </w:rPr>
      </w:pPr>
    </w:p>
    <w:p w14:paraId="466C0191" w14:textId="77777777" w:rsidR="00932428" w:rsidRPr="00807B91" w:rsidRDefault="00932428" w:rsidP="00932428">
      <w:pPr>
        <w:ind w:firstLine="454"/>
        <w:contextualSpacing/>
        <w:rPr>
          <w:rFonts w:eastAsia="Calibri" w:cs="Times New Roman"/>
          <w:szCs w:val="20"/>
          <w:lang w:eastAsia="pl-PL"/>
        </w:rPr>
      </w:pPr>
    </w:p>
    <w:p w14:paraId="3884FE8E" w14:textId="77777777" w:rsidR="00932428" w:rsidRPr="00807B91" w:rsidRDefault="00932428" w:rsidP="00932428">
      <w:pPr>
        <w:ind w:firstLine="454"/>
        <w:contextualSpacing/>
        <w:rPr>
          <w:rFonts w:eastAsia="Calibri" w:cs="Times New Roman"/>
          <w:szCs w:val="20"/>
          <w:lang w:eastAsia="pl-PL"/>
        </w:rPr>
      </w:pPr>
    </w:p>
    <w:p w14:paraId="6126501F" w14:textId="77777777" w:rsidR="00932428" w:rsidRPr="00807B91" w:rsidRDefault="00932428" w:rsidP="00932428">
      <w:pPr>
        <w:ind w:firstLine="454"/>
        <w:contextualSpacing/>
        <w:rPr>
          <w:rFonts w:eastAsia="Calibri" w:cs="Times New Roman"/>
          <w:szCs w:val="20"/>
          <w:lang w:eastAsia="pl-PL"/>
        </w:rPr>
      </w:pPr>
    </w:p>
    <w:p w14:paraId="15DC9A7E" w14:textId="77777777" w:rsidR="00932428" w:rsidRPr="00807B91" w:rsidRDefault="00932428" w:rsidP="00932428">
      <w:pPr>
        <w:ind w:firstLine="454"/>
        <w:contextualSpacing/>
        <w:rPr>
          <w:rFonts w:eastAsia="Calibri" w:cs="Times New Roman"/>
          <w:szCs w:val="20"/>
          <w:lang w:eastAsia="pl-PL"/>
        </w:rPr>
      </w:pPr>
    </w:p>
    <w:p w14:paraId="4B1F9676" w14:textId="77777777" w:rsidR="00932428" w:rsidRPr="00807B91" w:rsidRDefault="00932428" w:rsidP="00932428">
      <w:pPr>
        <w:ind w:firstLine="454"/>
        <w:contextualSpacing/>
        <w:rPr>
          <w:rFonts w:eastAsia="Calibri" w:cs="Times New Roman"/>
          <w:szCs w:val="20"/>
          <w:lang w:eastAsia="pl-PL"/>
        </w:rPr>
      </w:pPr>
    </w:p>
    <w:p w14:paraId="15DBF9AC" w14:textId="77777777" w:rsidR="00932428" w:rsidRPr="00807B91" w:rsidRDefault="00932428" w:rsidP="00932428">
      <w:pPr>
        <w:ind w:firstLine="454"/>
        <w:contextualSpacing/>
        <w:rPr>
          <w:rFonts w:eastAsia="Calibri" w:cs="Times New Roman"/>
          <w:szCs w:val="20"/>
          <w:lang w:eastAsia="pl-PL"/>
        </w:rPr>
      </w:pPr>
    </w:p>
    <w:p w14:paraId="3305F5EE" w14:textId="77777777" w:rsidR="00932428" w:rsidRPr="00807B91" w:rsidRDefault="00932428" w:rsidP="00932428">
      <w:pPr>
        <w:ind w:firstLine="454"/>
        <w:contextualSpacing/>
        <w:rPr>
          <w:rFonts w:eastAsia="Calibri" w:cs="Times New Roman"/>
          <w:szCs w:val="20"/>
          <w:lang w:eastAsia="pl-PL"/>
        </w:rPr>
      </w:pPr>
    </w:p>
    <w:p w14:paraId="06B87904" w14:textId="77777777" w:rsidR="00932428" w:rsidRPr="00807B91" w:rsidRDefault="00932428" w:rsidP="00932428">
      <w:pPr>
        <w:ind w:firstLine="454"/>
        <w:contextualSpacing/>
        <w:rPr>
          <w:rFonts w:eastAsia="Calibri" w:cs="Times New Roman"/>
          <w:szCs w:val="20"/>
          <w:lang w:eastAsia="pl-PL"/>
        </w:rPr>
      </w:pPr>
    </w:p>
    <w:p w14:paraId="6E0741DA" w14:textId="77777777" w:rsidR="00932428" w:rsidRPr="00807B91" w:rsidRDefault="00932428" w:rsidP="00932428">
      <w:pPr>
        <w:ind w:firstLine="454"/>
        <w:contextualSpacing/>
        <w:rPr>
          <w:rFonts w:eastAsia="Calibri" w:cs="Times New Roman"/>
          <w:szCs w:val="20"/>
          <w:lang w:eastAsia="pl-PL"/>
        </w:rPr>
      </w:pPr>
    </w:p>
    <w:p w14:paraId="27763944" w14:textId="77777777" w:rsidR="00932428" w:rsidRPr="00807B91" w:rsidRDefault="00932428" w:rsidP="00932428">
      <w:pPr>
        <w:ind w:firstLine="454"/>
        <w:contextualSpacing/>
        <w:rPr>
          <w:rFonts w:eastAsia="Calibri" w:cs="Times New Roman"/>
          <w:szCs w:val="20"/>
          <w:lang w:eastAsia="pl-PL"/>
        </w:rPr>
      </w:pPr>
    </w:p>
    <w:p w14:paraId="7D7F9CEC" w14:textId="77777777" w:rsidR="00932428" w:rsidRPr="00807B91" w:rsidRDefault="00932428" w:rsidP="00932428">
      <w:pPr>
        <w:ind w:firstLine="454"/>
        <w:contextualSpacing/>
        <w:rPr>
          <w:rFonts w:eastAsia="Calibri" w:cs="Times New Roman"/>
          <w:szCs w:val="20"/>
          <w:lang w:eastAsia="pl-PL"/>
        </w:rPr>
      </w:pPr>
    </w:p>
    <w:p w14:paraId="0728D3A4" w14:textId="77777777" w:rsidR="00932428" w:rsidRPr="00807B91" w:rsidRDefault="00932428" w:rsidP="00932428">
      <w:pPr>
        <w:ind w:firstLine="454"/>
        <w:contextualSpacing/>
        <w:rPr>
          <w:rFonts w:eastAsia="Calibri" w:cs="Times New Roman"/>
          <w:szCs w:val="20"/>
          <w:lang w:eastAsia="pl-PL"/>
        </w:rPr>
      </w:pPr>
    </w:p>
    <w:p w14:paraId="444BEFB4" w14:textId="77777777" w:rsidR="00932428" w:rsidRPr="00807B91" w:rsidRDefault="00932428" w:rsidP="00932428">
      <w:pPr>
        <w:ind w:firstLine="454"/>
        <w:contextualSpacing/>
        <w:rPr>
          <w:rFonts w:eastAsia="Calibri" w:cs="Times New Roman"/>
          <w:szCs w:val="20"/>
          <w:lang w:eastAsia="pl-PL"/>
        </w:rPr>
      </w:pPr>
    </w:p>
    <w:p w14:paraId="60B1E575" w14:textId="77777777" w:rsidR="00932428" w:rsidRPr="00807B91" w:rsidRDefault="00932428" w:rsidP="00932428">
      <w:pPr>
        <w:ind w:firstLine="454"/>
        <w:contextualSpacing/>
        <w:rPr>
          <w:rFonts w:eastAsia="Calibri" w:cs="Times New Roman"/>
          <w:szCs w:val="20"/>
          <w:lang w:eastAsia="pl-PL"/>
        </w:rPr>
      </w:pPr>
    </w:p>
    <w:p w14:paraId="23BCB656" w14:textId="77777777" w:rsidR="00932428" w:rsidRPr="00807B91" w:rsidRDefault="00932428" w:rsidP="00932428">
      <w:pPr>
        <w:ind w:firstLine="454"/>
        <w:contextualSpacing/>
        <w:rPr>
          <w:rFonts w:eastAsia="Calibri" w:cs="Times New Roman"/>
          <w:szCs w:val="20"/>
          <w:lang w:eastAsia="pl-PL"/>
        </w:rPr>
      </w:pPr>
    </w:p>
    <w:tbl>
      <w:tblPr>
        <w:tblW w:w="24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90"/>
        <w:gridCol w:w="2182"/>
      </w:tblGrid>
      <w:tr w:rsidR="00932428" w:rsidRPr="00807B91" w14:paraId="1AF9E2F1" w14:textId="77777777" w:rsidTr="00AC7CCF">
        <w:trPr>
          <w:trHeight w:val="237"/>
          <w:jc w:val="center"/>
        </w:trPr>
        <w:tc>
          <w:tcPr>
            <w:tcW w:w="2190" w:type="dxa"/>
            <w:tcMar>
              <w:top w:w="0" w:type="dxa"/>
              <w:left w:w="108" w:type="dxa"/>
              <w:bottom w:w="0" w:type="dxa"/>
              <w:right w:w="108" w:type="dxa"/>
            </w:tcMar>
            <w:vAlign w:val="center"/>
            <w:hideMark/>
          </w:tcPr>
          <w:p w14:paraId="19ABCC40" w14:textId="77777777" w:rsidR="00932428" w:rsidRPr="00807B91" w:rsidRDefault="00932428" w:rsidP="00AC7CCF">
            <w:pPr>
              <w:spacing w:after="60"/>
              <w:jc w:val="center"/>
              <w:rPr>
                <w:rFonts w:eastAsia="Calibri" w:cs="Times New Roman"/>
                <w:b/>
                <w:bCs/>
                <w:szCs w:val="20"/>
                <w:lang w:val="en-GB"/>
              </w:rPr>
            </w:pPr>
            <w:r w:rsidRPr="00807B91">
              <w:rPr>
                <w:rFonts w:eastAsia="Calibri" w:cs="Times New Roman"/>
                <w:szCs w:val="20"/>
                <w:lang w:val="en-GB"/>
              </w:rPr>
              <w:t>Numer wydania</w:t>
            </w:r>
          </w:p>
          <w:p w14:paraId="6EC75FE8" w14:textId="77777777" w:rsidR="00932428" w:rsidRPr="00807B91" w:rsidRDefault="00932428" w:rsidP="00AC7CCF">
            <w:pPr>
              <w:spacing w:after="60"/>
              <w:jc w:val="center"/>
              <w:rPr>
                <w:rFonts w:eastAsia="Calibri" w:cs="Times New Roman"/>
                <w:szCs w:val="20"/>
                <w:lang w:val="en-GB"/>
              </w:rPr>
            </w:pPr>
            <w:r w:rsidRPr="00807B91">
              <w:rPr>
                <w:rFonts w:eastAsia="Calibri" w:cs="Times New Roman"/>
                <w:szCs w:val="20"/>
                <w:lang w:val="en-GB"/>
              </w:rPr>
              <w:t>Data</w:t>
            </w:r>
          </w:p>
        </w:tc>
        <w:tc>
          <w:tcPr>
            <w:tcW w:w="2182" w:type="dxa"/>
            <w:tcMar>
              <w:top w:w="0" w:type="dxa"/>
              <w:left w:w="108" w:type="dxa"/>
              <w:bottom w:w="0" w:type="dxa"/>
              <w:right w:w="108" w:type="dxa"/>
            </w:tcMar>
            <w:vAlign w:val="center"/>
            <w:hideMark/>
          </w:tcPr>
          <w:p w14:paraId="71B72B02" w14:textId="77777777" w:rsidR="00932428" w:rsidRPr="00807B91" w:rsidRDefault="00932428" w:rsidP="00AC7CCF">
            <w:pPr>
              <w:spacing w:after="60"/>
              <w:jc w:val="center"/>
              <w:rPr>
                <w:rFonts w:eastAsia="Calibri" w:cs="Times New Roman"/>
                <w:b/>
                <w:bCs/>
                <w:szCs w:val="20"/>
                <w:lang w:val="en-GB"/>
              </w:rPr>
            </w:pPr>
            <w:r w:rsidRPr="00807B91">
              <w:rPr>
                <w:rFonts w:eastAsia="Calibri" w:cs="Times New Roman"/>
                <w:szCs w:val="20"/>
                <w:lang w:val="en-GB"/>
              </w:rPr>
              <w:t>Opis zmiany</w:t>
            </w:r>
          </w:p>
        </w:tc>
      </w:tr>
      <w:tr w:rsidR="00932428" w:rsidRPr="007646DD" w14:paraId="1D0B98F6" w14:textId="77777777" w:rsidTr="00AC7CCF">
        <w:trPr>
          <w:trHeight w:val="237"/>
          <w:jc w:val="center"/>
        </w:trPr>
        <w:tc>
          <w:tcPr>
            <w:tcW w:w="2190" w:type="dxa"/>
            <w:tcMar>
              <w:top w:w="0" w:type="dxa"/>
              <w:left w:w="108" w:type="dxa"/>
              <w:bottom w:w="0" w:type="dxa"/>
              <w:right w:w="108" w:type="dxa"/>
            </w:tcMar>
            <w:vAlign w:val="center"/>
            <w:hideMark/>
          </w:tcPr>
          <w:p w14:paraId="7F83EAB9" w14:textId="44B9445F" w:rsidR="00932428" w:rsidRPr="007646DD" w:rsidRDefault="00932428" w:rsidP="00751ED1">
            <w:pPr>
              <w:spacing w:after="60"/>
              <w:jc w:val="center"/>
              <w:rPr>
                <w:rFonts w:eastAsia="Calibri" w:cs="Times New Roman"/>
                <w:b/>
                <w:bCs/>
                <w:szCs w:val="24"/>
                <w:lang w:val="en-GB"/>
              </w:rPr>
            </w:pPr>
            <w:r>
              <w:rPr>
                <w:rFonts w:eastAsia="Calibri" w:cs="Times New Roman"/>
                <w:b/>
                <w:bCs/>
                <w:szCs w:val="24"/>
                <w:lang w:val="en-GB"/>
              </w:rPr>
              <w:t>V01</w:t>
            </w:r>
            <w:r w:rsidRPr="007646DD">
              <w:rPr>
                <w:rFonts w:eastAsia="Calibri" w:cs="Times New Roman"/>
                <w:b/>
                <w:bCs/>
                <w:szCs w:val="24"/>
                <w:lang w:val="en-GB"/>
              </w:rPr>
              <w:br/>
            </w:r>
            <w:r w:rsidR="00751ED1">
              <w:rPr>
                <w:rFonts w:eastAsia="Calibri" w:cs="Times New Roman"/>
                <w:b/>
                <w:bCs/>
                <w:szCs w:val="24"/>
                <w:lang w:val="en-GB"/>
              </w:rPr>
              <w:t>10</w:t>
            </w:r>
            <w:r w:rsidRPr="007646DD">
              <w:rPr>
                <w:rFonts w:eastAsia="Calibri" w:cs="Times New Roman"/>
                <w:b/>
                <w:bCs/>
                <w:szCs w:val="24"/>
                <w:lang w:val="en-GB"/>
              </w:rPr>
              <w:t>.</w:t>
            </w:r>
            <w:r>
              <w:rPr>
                <w:rFonts w:eastAsia="Calibri" w:cs="Times New Roman"/>
                <w:b/>
                <w:bCs/>
                <w:szCs w:val="24"/>
                <w:lang w:val="en-GB"/>
              </w:rPr>
              <w:t>05</w:t>
            </w:r>
            <w:r w:rsidRPr="007646DD">
              <w:rPr>
                <w:rFonts w:eastAsia="Calibri" w:cs="Times New Roman"/>
                <w:b/>
                <w:bCs/>
                <w:szCs w:val="24"/>
                <w:lang w:val="en-GB"/>
              </w:rPr>
              <w:t>.</w:t>
            </w:r>
            <w:r>
              <w:rPr>
                <w:rFonts w:eastAsia="Calibri" w:cs="Times New Roman"/>
                <w:b/>
                <w:bCs/>
                <w:szCs w:val="24"/>
                <w:lang w:val="en-GB"/>
              </w:rPr>
              <w:t>2019</w:t>
            </w:r>
          </w:p>
        </w:tc>
        <w:tc>
          <w:tcPr>
            <w:tcW w:w="2182" w:type="dxa"/>
            <w:tcMar>
              <w:top w:w="0" w:type="dxa"/>
              <w:left w:w="108" w:type="dxa"/>
              <w:bottom w:w="0" w:type="dxa"/>
              <w:right w:w="108" w:type="dxa"/>
            </w:tcMar>
            <w:vAlign w:val="center"/>
            <w:hideMark/>
          </w:tcPr>
          <w:p w14:paraId="02D0BDBC" w14:textId="77777777" w:rsidR="00932428" w:rsidRPr="007646DD" w:rsidRDefault="00932428" w:rsidP="00AC7CCF">
            <w:pPr>
              <w:spacing w:after="60"/>
              <w:jc w:val="center"/>
              <w:rPr>
                <w:rFonts w:eastAsia="Calibri" w:cs="Times New Roman"/>
                <w:szCs w:val="24"/>
                <w:lang w:val="en-GB"/>
              </w:rPr>
            </w:pPr>
            <w:r w:rsidRPr="007646DD">
              <w:rPr>
                <w:rFonts w:eastAsia="Calibri" w:cs="Times New Roman"/>
                <w:szCs w:val="24"/>
                <w:lang w:val="en-GB"/>
              </w:rPr>
              <w:t>Utworzenie dokumentu</w:t>
            </w:r>
          </w:p>
        </w:tc>
      </w:tr>
      <w:tr w:rsidR="00932428" w:rsidRPr="007646DD" w14:paraId="3949BB90" w14:textId="77777777" w:rsidTr="00AC7CCF">
        <w:trPr>
          <w:trHeight w:val="237"/>
          <w:jc w:val="center"/>
        </w:trPr>
        <w:tc>
          <w:tcPr>
            <w:tcW w:w="2190" w:type="dxa"/>
            <w:tcMar>
              <w:top w:w="0" w:type="dxa"/>
              <w:left w:w="108" w:type="dxa"/>
              <w:bottom w:w="0" w:type="dxa"/>
              <w:right w:w="108" w:type="dxa"/>
            </w:tcMar>
            <w:vAlign w:val="center"/>
            <w:hideMark/>
          </w:tcPr>
          <w:p w14:paraId="60F7C9AB" w14:textId="708E5FA6" w:rsidR="00932428" w:rsidRPr="007646DD" w:rsidRDefault="00166A94" w:rsidP="00166A94">
            <w:pPr>
              <w:spacing w:after="60"/>
              <w:jc w:val="center"/>
              <w:rPr>
                <w:rFonts w:eastAsia="Calibri" w:cs="Times New Roman"/>
                <w:b/>
                <w:bCs/>
                <w:szCs w:val="24"/>
                <w:lang w:val="en-GB"/>
              </w:rPr>
            </w:pPr>
            <w:ins w:id="7" w:author="Rak Bartosz" w:date="2021-02-03T10:13:00Z">
              <w:r>
                <w:rPr>
                  <w:rFonts w:eastAsia="Calibri" w:cs="Times New Roman"/>
                  <w:b/>
                  <w:bCs/>
                  <w:szCs w:val="24"/>
                  <w:lang w:val="en-GB"/>
                </w:rPr>
                <w:t>V02</w:t>
              </w:r>
              <w:r w:rsidRPr="007646DD">
                <w:rPr>
                  <w:rFonts w:eastAsia="Calibri" w:cs="Times New Roman"/>
                  <w:b/>
                  <w:bCs/>
                  <w:szCs w:val="24"/>
                  <w:lang w:val="en-GB"/>
                </w:rPr>
                <w:br/>
              </w:r>
            </w:ins>
            <w:ins w:id="8" w:author="Rak Bartosz" w:date="2021-02-22T14:00:00Z">
              <w:r w:rsidR="00300A47">
                <w:rPr>
                  <w:rFonts w:eastAsia="Calibri" w:cs="Times New Roman"/>
                  <w:b/>
                  <w:bCs/>
                  <w:szCs w:val="24"/>
                  <w:lang w:val="en-GB"/>
                </w:rPr>
                <w:t>22.</w:t>
              </w:r>
            </w:ins>
            <w:ins w:id="9" w:author="Rak Bartosz" w:date="2021-02-03T10:13:00Z">
              <w:r>
                <w:rPr>
                  <w:rFonts w:eastAsia="Calibri" w:cs="Times New Roman"/>
                  <w:b/>
                  <w:bCs/>
                  <w:szCs w:val="24"/>
                  <w:lang w:val="en-GB"/>
                </w:rPr>
                <w:t>02</w:t>
              </w:r>
              <w:r w:rsidRPr="007646DD">
                <w:rPr>
                  <w:rFonts w:eastAsia="Calibri" w:cs="Times New Roman"/>
                  <w:b/>
                  <w:bCs/>
                  <w:szCs w:val="24"/>
                  <w:lang w:val="en-GB"/>
                </w:rPr>
                <w:t>.</w:t>
              </w:r>
              <w:r>
                <w:rPr>
                  <w:rFonts w:eastAsia="Calibri" w:cs="Times New Roman"/>
                  <w:b/>
                  <w:bCs/>
                  <w:szCs w:val="24"/>
                  <w:lang w:val="en-GB"/>
                </w:rPr>
                <w:t>2021</w:t>
              </w:r>
            </w:ins>
          </w:p>
        </w:tc>
        <w:tc>
          <w:tcPr>
            <w:tcW w:w="2182" w:type="dxa"/>
            <w:tcMar>
              <w:top w:w="0" w:type="dxa"/>
              <w:left w:w="108" w:type="dxa"/>
              <w:bottom w:w="0" w:type="dxa"/>
              <w:right w:w="108" w:type="dxa"/>
            </w:tcMar>
            <w:vAlign w:val="center"/>
            <w:hideMark/>
          </w:tcPr>
          <w:p w14:paraId="1D008DB9" w14:textId="77777777" w:rsidR="00932428" w:rsidRPr="007646DD" w:rsidRDefault="00932428" w:rsidP="00AC7CCF">
            <w:pPr>
              <w:spacing w:after="60"/>
              <w:jc w:val="center"/>
              <w:rPr>
                <w:rFonts w:eastAsia="Calibri" w:cs="Times New Roman"/>
                <w:szCs w:val="24"/>
                <w:lang w:val="en-GB"/>
              </w:rPr>
            </w:pPr>
            <w:r w:rsidRPr="007646DD">
              <w:rPr>
                <w:rFonts w:eastAsia="Calibri" w:cs="Times New Roman"/>
                <w:szCs w:val="24"/>
                <w:lang w:val="en-GB"/>
              </w:rPr>
              <w:t>Aktualizacja</w:t>
            </w:r>
          </w:p>
        </w:tc>
      </w:tr>
    </w:tbl>
    <w:p w14:paraId="5CAD567B" w14:textId="77777777" w:rsidR="00932428" w:rsidRPr="007646DD" w:rsidRDefault="00932428" w:rsidP="00932428">
      <w:pPr>
        <w:rPr>
          <w:szCs w:val="20"/>
        </w:rPr>
      </w:pPr>
    </w:p>
    <w:p w14:paraId="00DB9E5B" w14:textId="77777777" w:rsidR="00932428" w:rsidRPr="007646DD" w:rsidRDefault="00932428" w:rsidP="00932428">
      <w:pPr>
        <w:rPr>
          <w:szCs w:val="20"/>
        </w:rPr>
      </w:pPr>
    </w:p>
    <w:p w14:paraId="0456AB3B" w14:textId="77777777" w:rsidR="00932428" w:rsidRPr="007646DD" w:rsidRDefault="00932428" w:rsidP="00932428">
      <w:pPr>
        <w:rPr>
          <w:szCs w:val="20"/>
        </w:rPr>
      </w:pPr>
    </w:p>
    <w:p w14:paraId="0BF3A352" w14:textId="77777777" w:rsidR="00932428" w:rsidRPr="007646DD" w:rsidRDefault="00932428" w:rsidP="00932428">
      <w:pPr>
        <w:tabs>
          <w:tab w:val="left" w:pos="6920"/>
        </w:tabs>
        <w:suppressAutoHyphens/>
        <w:autoSpaceDE w:val="0"/>
        <w:autoSpaceDN w:val="0"/>
        <w:adjustRightInd w:val="0"/>
        <w:spacing w:after="0" w:line="288" w:lineRule="auto"/>
        <w:jc w:val="right"/>
        <w:rPr>
          <w:rFonts w:eastAsia="Times New Roman" w:cs="Times New Roman"/>
          <w:bCs/>
          <w:szCs w:val="20"/>
        </w:rPr>
      </w:pPr>
      <w:r w:rsidRPr="007646DD">
        <w:rPr>
          <w:rFonts w:eastAsia="Times New Roman" w:cs="Times New Roman"/>
          <w:bCs/>
          <w:szCs w:val="20"/>
        </w:rPr>
        <w:t>Opracowano</w:t>
      </w:r>
    </w:p>
    <w:p w14:paraId="1CCD3832" w14:textId="77777777" w:rsidR="00932428" w:rsidRPr="007646DD" w:rsidRDefault="00932428" w:rsidP="00932428">
      <w:pPr>
        <w:tabs>
          <w:tab w:val="left" w:pos="6920"/>
        </w:tabs>
        <w:suppressAutoHyphens/>
        <w:autoSpaceDE w:val="0"/>
        <w:autoSpaceDN w:val="0"/>
        <w:adjustRightInd w:val="0"/>
        <w:spacing w:after="0" w:line="288" w:lineRule="auto"/>
        <w:jc w:val="right"/>
        <w:rPr>
          <w:rFonts w:eastAsia="Times New Roman" w:cs="Times New Roman"/>
          <w:bCs/>
          <w:szCs w:val="20"/>
        </w:rPr>
      </w:pPr>
      <w:r w:rsidRPr="007646DD">
        <w:rPr>
          <w:rFonts w:eastAsia="Times New Roman" w:cs="Times New Roman"/>
          <w:bCs/>
          <w:szCs w:val="20"/>
        </w:rPr>
        <w:t>w Departamencie Technologii Budowy Dróg GDDKiA</w:t>
      </w:r>
    </w:p>
    <w:p w14:paraId="07F1A19A" w14:textId="77777777" w:rsidR="00932428" w:rsidRPr="007646DD" w:rsidRDefault="00932428" w:rsidP="00932428">
      <w:pPr>
        <w:autoSpaceDE w:val="0"/>
        <w:autoSpaceDN w:val="0"/>
        <w:adjustRightInd w:val="0"/>
        <w:spacing w:after="0" w:line="288" w:lineRule="auto"/>
        <w:jc w:val="right"/>
        <w:rPr>
          <w:rFonts w:eastAsia="Times New Roman" w:cs="Times New Roman"/>
          <w:szCs w:val="20"/>
        </w:rPr>
      </w:pPr>
      <w:r w:rsidRPr="007646DD">
        <w:rPr>
          <w:rFonts w:eastAsia="Times New Roman" w:cs="Times New Roman"/>
          <w:szCs w:val="20"/>
        </w:rPr>
        <w:t>we współpracy</w:t>
      </w:r>
    </w:p>
    <w:p w14:paraId="5BD148EA" w14:textId="77777777" w:rsidR="00932428" w:rsidRPr="007646DD" w:rsidRDefault="00932428" w:rsidP="00932428">
      <w:pPr>
        <w:autoSpaceDE w:val="0"/>
        <w:autoSpaceDN w:val="0"/>
        <w:adjustRightInd w:val="0"/>
        <w:spacing w:after="0" w:line="288" w:lineRule="auto"/>
        <w:jc w:val="right"/>
        <w:rPr>
          <w:rFonts w:eastAsia="Cambria" w:cs="Cambria"/>
          <w:b/>
          <w:szCs w:val="20"/>
          <w:lang w:eastAsia="pl-PL"/>
        </w:rPr>
      </w:pPr>
      <w:r w:rsidRPr="007646DD">
        <w:rPr>
          <w:rFonts w:eastAsia="Times New Roman" w:cs="Times New Roman"/>
          <w:szCs w:val="20"/>
        </w:rPr>
        <w:t xml:space="preserve">z Laboratoriami Drogowymi </w:t>
      </w:r>
      <w:r w:rsidRPr="007646DD">
        <w:rPr>
          <w:rFonts w:eastAsia="Times New Roman" w:cs="Times New Roman"/>
          <w:szCs w:val="20"/>
          <w:lang w:eastAsia="pl-PL"/>
        </w:rPr>
        <w:t>GDDKiA</w:t>
      </w:r>
    </w:p>
    <w:p w14:paraId="06E72D27" w14:textId="77777777" w:rsidR="00932428" w:rsidRPr="007646DD" w:rsidRDefault="00932428" w:rsidP="00932428">
      <w:pPr>
        <w:rPr>
          <w:szCs w:val="20"/>
        </w:rPr>
      </w:pPr>
      <w:r w:rsidRPr="007646DD">
        <w:rPr>
          <w:szCs w:val="20"/>
        </w:rPr>
        <w:br w:type="page"/>
      </w:r>
    </w:p>
    <w:p w14:paraId="6922CF28" w14:textId="759C51F9" w:rsidR="004803CC" w:rsidRPr="007646DD" w:rsidRDefault="004803CC" w:rsidP="00D13BF5">
      <w:pPr>
        <w:rPr>
          <w:szCs w:val="20"/>
        </w:rPr>
      </w:pPr>
      <w:r w:rsidRPr="007646DD">
        <w:rPr>
          <w:szCs w:val="20"/>
        </w:rPr>
        <w:t>SPIS TREŚCI</w:t>
      </w:r>
    </w:p>
    <w:p w14:paraId="01235BD7" w14:textId="373EAB2A" w:rsidR="00596156" w:rsidRDefault="00B5488B">
      <w:pPr>
        <w:pStyle w:val="Spistreci1"/>
        <w:tabs>
          <w:tab w:val="left" w:pos="440"/>
          <w:tab w:val="right" w:leader="dot" w:pos="9062"/>
        </w:tabs>
        <w:rPr>
          <w:rFonts w:asciiTheme="minorHAnsi" w:eastAsiaTheme="minorEastAsia" w:hAnsiTheme="minorHAnsi"/>
          <w:noProof/>
          <w:sz w:val="22"/>
          <w:lang w:eastAsia="pl-PL"/>
        </w:rPr>
      </w:pPr>
      <w:r w:rsidRPr="00B5488B">
        <w:rPr>
          <w:szCs w:val="20"/>
        </w:rPr>
        <w:fldChar w:fldCharType="begin"/>
      </w:r>
      <w:r w:rsidRPr="00B5488B">
        <w:rPr>
          <w:szCs w:val="20"/>
        </w:rPr>
        <w:instrText xml:space="preserve"> TOC \o "1-2" \h \z \u </w:instrText>
      </w:r>
      <w:r w:rsidRPr="00B5488B">
        <w:rPr>
          <w:szCs w:val="20"/>
        </w:rPr>
        <w:fldChar w:fldCharType="separate"/>
      </w:r>
      <w:hyperlink w:anchor="_Toc64387231" w:history="1">
        <w:r w:rsidR="00596156" w:rsidRPr="00483575">
          <w:rPr>
            <w:rStyle w:val="Hipercze"/>
            <w:noProof/>
          </w:rPr>
          <w:t>1.</w:t>
        </w:r>
        <w:r w:rsidR="00596156">
          <w:rPr>
            <w:rFonts w:asciiTheme="minorHAnsi" w:eastAsiaTheme="minorEastAsia" w:hAnsiTheme="minorHAnsi"/>
            <w:noProof/>
            <w:sz w:val="22"/>
            <w:lang w:eastAsia="pl-PL"/>
          </w:rPr>
          <w:tab/>
        </w:r>
        <w:r w:rsidR="00596156" w:rsidRPr="00483575">
          <w:rPr>
            <w:rStyle w:val="Hipercze"/>
            <w:noProof/>
          </w:rPr>
          <w:t>WSTĘP</w:t>
        </w:r>
        <w:r w:rsidR="00596156">
          <w:rPr>
            <w:noProof/>
            <w:webHidden/>
          </w:rPr>
          <w:tab/>
        </w:r>
        <w:r w:rsidR="00596156">
          <w:rPr>
            <w:noProof/>
            <w:webHidden/>
          </w:rPr>
          <w:fldChar w:fldCharType="begin"/>
        </w:r>
        <w:r w:rsidR="00596156">
          <w:rPr>
            <w:noProof/>
            <w:webHidden/>
          </w:rPr>
          <w:instrText xml:space="preserve"> PAGEREF _Toc64387231 \h </w:instrText>
        </w:r>
        <w:r w:rsidR="00596156">
          <w:rPr>
            <w:noProof/>
            <w:webHidden/>
          </w:rPr>
        </w:r>
        <w:r w:rsidR="00596156">
          <w:rPr>
            <w:noProof/>
            <w:webHidden/>
          </w:rPr>
          <w:fldChar w:fldCharType="separate"/>
        </w:r>
        <w:r w:rsidR="00596156">
          <w:rPr>
            <w:noProof/>
            <w:webHidden/>
          </w:rPr>
          <w:t>5</w:t>
        </w:r>
        <w:r w:rsidR="00596156">
          <w:rPr>
            <w:noProof/>
            <w:webHidden/>
          </w:rPr>
          <w:fldChar w:fldCharType="end"/>
        </w:r>
      </w:hyperlink>
    </w:p>
    <w:p w14:paraId="4486F39D" w14:textId="713F6F4C"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32" w:history="1">
        <w:r w:rsidR="00596156" w:rsidRPr="00483575">
          <w:rPr>
            <w:rStyle w:val="Hipercze"/>
            <w:noProof/>
          </w:rPr>
          <w:t>1.1.</w:t>
        </w:r>
        <w:r w:rsidR="00596156">
          <w:rPr>
            <w:rFonts w:asciiTheme="minorHAnsi" w:eastAsiaTheme="minorEastAsia" w:hAnsiTheme="minorHAnsi"/>
            <w:noProof/>
            <w:sz w:val="22"/>
            <w:lang w:eastAsia="pl-PL"/>
          </w:rPr>
          <w:tab/>
        </w:r>
        <w:r w:rsidR="00596156" w:rsidRPr="00483575">
          <w:rPr>
            <w:rStyle w:val="Hipercze"/>
            <w:noProof/>
          </w:rPr>
          <w:t>Nazwa zadania</w:t>
        </w:r>
        <w:r w:rsidR="00596156">
          <w:rPr>
            <w:noProof/>
            <w:webHidden/>
          </w:rPr>
          <w:tab/>
        </w:r>
        <w:r w:rsidR="00596156">
          <w:rPr>
            <w:noProof/>
            <w:webHidden/>
          </w:rPr>
          <w:fldChar w:fldCharType="begin"/>
        </w:r>
        <w:r w:rsidR="00596156">
          <w:rPr>
            <w:noProof/>
            <w:webHidden/>
          </w:rPr>
          <w:instrText xml:space="preserve"> PAGEREF _Toc64387232 \h </w:instrText>
        </w:r>
        <w:r w:rsidR="00596156">
          <w:rPr>
            <w:noProof/>
            <w:webHidden/>
          </w:rPr>
        </w:r>
        <w:r w:rsidR="00596156">
          <w:rPr>
            <w:noProof/>
            <w:webHidden/>
          </w:rPr>
          <w:fldChar w:fldCharType="separate"/>
        </w:r>
        <w:r w:rsidR="00596156">
          <w:rPr>
            <w:noProof/>
            <w:webHidden/>
          </w:rPr>
          <w:t>5</w:t>
        </w:r>
        <w:r w:rsidR="00596156">
          <w:rPr>
            <w:noProof/>
            <w:webHidden/>
          </w:rPr>
          <w:fldChar w:fldCharType="end"/>
        </w:r>
      </w:hyperlink>
    </w:p>
    <w:p w14:paraId="083CA3D5" w14:textId="0A88A33A"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33" w:history="1">
        <w:r w:rsidR="00596156" w:rsidRPr="00483575">
          <w:rPr>
            <w:rStyle w:val="Hipercze"/>
            <w:noProof/>
          </w:rPr>
          <w:t>1.2.</w:t>
        </w:r>
        <w:r w:rsidR="00596156">
          <w:rPr>
            <w:rFonts w:asciiTheme="minorHAnsi" w:eastAsiaTheme="minorEastAsia" w:hAnsiTheme="minorHAnsi"/>
            <w:noProof/>
            <w:sz w:val="22"/>
            <w:lang w:eastAsia="pl-PL"/>
          </w:rPr>
          <w:tab/>
        </w:r>
        <w:r w:rsidR="00596156" w:rsidRPr="00483575">
          <w:rPr>
            <w:rStyle w:val="Hipercze"/>
            <w:noProof/>
          </w:rPr>
          <w:t>Przedmiot WWiORB</w:t>
        </w:r>
        <w:r w:rsidR="00596156">
          <w:rPr>
            <w:noProof/>
            <w:webHidden/>
          </w:rPr>
          <w:tab/>
        </w:r>
        <w:r w:rsidR="00596156">
          <w:rPr>
            <w:noProof/>
            <w:webHidden/>
          </w:rPr>
          <w:fldChar w:fldCharType="begin"/>
        </w:r>
        <w:r w:rsidR="00596156">
          <w:rPr>
            <w:noProof/>
            <w:webHidden/>
          </w:rPr>
          <w:instrText xml:space="preserve"> PAGEREF _Toc64387233 \h </w:instrText>
        </w:r>
        <w:r w:rsidR="00596156">
          <w:rPr>
            <w:noProof/>
            <w:webHidden/>
          </w:rPr>
        </w:r>
        <w:r w:rsidR="00596156">
          <w:rPr>
            <w:noProof/>
            <w:webHidden/>
          </w:rPr>
          <w:fldChar w:fldCharType="separate"/>
        </w:r>
        <w:r w:rsidR="00596156">
          <w:rPr>
            <w:noProof/>
            <w:webHidden/>
          </w:rPr>
          <w:t>5</w:t>
        </w:r>
        <w:r w:rsidR="00596156">
          <w:rPr>
            <w:noProof/>
            <w:webHidden/>
          </w:rPr>
          <w:fldChar w:fldCharType="end"/>
        </w:r>
      </w:hyperlink>
    </w:p>
    <w:p w14:paraId="1965E07F" w14:textId="2F24FA39"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34" w:history="1">
        <w:r w:rsidR="00596156" w:rsidRPr="00483575">
          <w:rPr>
            <w:rStyle w:val="Hipercze"/>
            <w:noProof/>
          </w:rPr>
          <w:t>1.3.</w:t>
        </w:r>
        <w:r w:rsidR="00596156">
          <w:rPr>
            <w:rFonts w:asciiTheme="minorHAnsi" w:eastAsiaTheme="minorEastAsia" w:hAnsiTheme="minorHAnsi"/>
            <w:noProof/>
            <w:sz w:val="22"/>
            <w:lang w:eastAsia="pl-PL"/>
          </w:rPr>
          <w:tab/>
        </w:r>
        <w:r w:rsidR="00596156" w:rsidRPr="00483575">
          <w:rPr>
            <w:rStyle w:val="Hipercze"/>
            <w:noProof/>
          </w:rPr>
          <w:t>Zakres stosowania WWiORB</w:t>
        </w:r>
        <w:r w:rsidR="00596156">
          <w:rPr>
            <w:noProof/>
            <w:webHidden/>
          </w:rPr>
          <w:tab/>
        </w:r>
        <w:r w:rsidR="00596156">
          <w:rPr>
            <w:noProof/>
            <w:webHidden/>
          </w:rPr>
          <w:fldChar w:fldCharType="begin"/>
        </w:r>
        <w:r w:rsidR="00596156">
          <w:rPr>
            <w:noProof/>
            <w:webHidden/>
          </w:rPr>
          <w:instrText xml:space="preserve"> PAGEREF _Toc64387234 \h </w:instrText>
        </w:r>
        <w:r w:rsidR="00596156">
          <w:rPr>
            <w:noProof/>
            <w:webHidden/>
          </w:rPr>
        </w:r>
        <w:r w:rsidR="00596156">
          <w:rPr>
            <w:noProof/>
            <w:webHidden/>
          </w:rPr>
          <w:fldChar w:fldCharType="separate"/>
        </w:r>
        <w:r w:rsidR="00596156">
          <w:rPr>
            <w:noProof/>
            <w:webHidden/>
          </w:rPr>
          <w:t>5</w:t>
        </w:r>
        <w:r w:rsidR="00596156">
          <w:rPr>
            <w:noProof/>
            <w:webHidden/>
          </w:rPr>
          <w:fldChar w:fldCharType="end"/>
        </w:r>
      </w:hyperlink>
    </w:p>
    <w:p w14:paraId="746231DD" w14:textId="0110BCD4"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35" w:history="1">
        <w:r w:rsidR="00596156" w:rsidRPr="00483575">
          <w:rPr>
            <w:rStyle w:val="Hipercze"/>
            <w:noProof/>
          </w:rPr>
          <w:t>1.4.</w:t>
        </w:r>
        <w:r w:rsidR="00596156">
          <w:rPr>
            <w:rFonts w:asciiTheme="minorHAnsi" w:eastAsiaTheme="minorEastAsia" w:hAnsiTheme="minorHAnsi"/>
            <w:noProof/>
            <w:sz w:val="22"/>
            <w:lang w:eastAsia="pl-PL"/>
          </w:rPr>
          <w:tab/>
        </w:r>
        <w:r w:rsidR="00596156" w:rsidRPr="00483575">
          <w:rPr>
            <w:rStyle w:val="Hipercze"/>
            <w:noProof/>
          </w:rPr>
          <w:t>Informacje ogólne o terenie budowy</w:t>
        </w:r>
        <w:r w:rsidR="00596156">
          <w:rPr>
            <w:noProof/>
            <w:webHidden/>
          </w:rPr>
          <w:tab/>
        </w:r>
        <w:r w:rsidR="00596156">
          <w:rPr>
            <w:noProof/>
            <w:webHidden/>
          </w:rPr>
          <w:fldChar w:fldCharType="begin"/>
        </w:r>
        <w:r w:rsidR="00596156">
          <w:rPr>
            <w:noProof/>
            <w:webHidden/>
          </w:rPr>
          <w:instrText xml:space="preserve"> PAGEREF _Toc64387235 \h </w:instrText>
        </w:r>
        <w:r w:rsidR="00596156">
          <w:rPr>
            <w:noProof/>
            <w:webHidden/>
          </w:rPr>
        </w:r>
        <w:r w:rsidR="00596156">
          <w:rPr>
            <w:noProof/>
            <w:webHidden/>
          </w:rPr>
          <w:fldChar w:fldCharType="separate"/>
        </w:r>
        <w:r w:rsidR="00596156">
          <w:rPr>
            <w:noProof/>
            <w:webHidden/>
          </w:rPr>
          <w:t>5</w:t>
        </w:r>
        <w:r w:rsidR="00596156">
          <w:rPr>
            <w:noProof/>
            <w:webHidden/>
          </w:rPr>
          <w:fldChar w:fldCharType="end"/>
        </w:r>
      </w:hyperlink>
    </w:p>
    <w:p w14:paraId="761FE14B" w14:textId="54A75693"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36" w:history="1">
        <w:r w:rsidR="00596156" w:rsidRPr="00483575">
          <w:rPr>
            <w:rStyle w:val="Hipercze"/>
            <w:noProof/>
          </w:rPr>
          <w:t>1.5.</w:t>
        </w:r>
        <w:r w:rsidR="00596156">
          <w:rPr>
            <w:rFonts w:asciiTheme="minorHAnsi" w:eastAsiaTheme="minorEastAsia" w:hAnsiTheme="minorHAnsi"/>
            <w:noProof/>
            <w:sz w:val="22"/>
            <w:lang w:eastAsia="pl-PL"/>
          </w:rPr>
          <w:tab/>
        </w:r>
        <w:r w:rsidR="00596156" w:rsidRPr="00483575">
          <w:rPr>
            <w:rStyle w:val="Hipercze"/>
            <w:noProof/>
          </w:rPr>
          <w:t>Określenia podstawowe</w:t>
        </w:r>
        <w:r w:rsidR="00596156">
          <w:rPr>
            <w:noProof/>
            <w:webHidden/>
          </w:rPr>
          <w:tab/>
        </w:r>
        <w:r w:rsidR="00596156">
          <w:rPr>
            <w:noProof/>
            <w:webHidden/>
          </w:rPr>
          <w:fldChar w:fldCharType="begin"/>
        </w:r>
        <w:r w:rsidR="00596156">
          <w:rPr>
            <w:noProof/>
            <w:webHidden/>
          </w:rPr>
          <w:instrText xml:space="preserve"> PAGEREF _Toc64387236 \h </w:instrText>
        </w:r>
        <w:r w:rsidR="00596156">
          <w:rPr>
            <w:noProof/>
            <w:webHidden/>
          </w:rPr>
        </w:r>
        <w:r w:rsidR="00596156">
          <w:rPr>
            <w:noProof/>
            <w:webHidden/>
          </w:rPr>
          <w:fldChar w:fldCharType="separate"/>
        </w:r>
        <w:r w:rsidR="00596156">
          <w:rPr>
            <w:noProof/>
            <w:webHidden/>
          </w:rPr>
          <w:t>5</w:t>
        </w:r>
        <w:r w:rsidR="00596156">
          <w:rPr>
            <w:noProof/>
            <w:webHidden/>
          </w:rPr>
          <w:fldChar w:fldCharType="end"/>
        </w:r>
      </w:hyperlink>
    </w:p>
    <w:p w14:paraId="4012FDBF" w14:textId="402AD44C"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37" w:history="1">
        <w:r w:rsidR="00596156" w:rsidRPr="00483575">
          <w:rPr>
            <w:rStyle w:val="Hipercze"/>
            <w:noProof/>
          </w:rPr>
          <w:t>1.6.</w:t>
        </w:r>
        <w:r w:rsidR="00596156">
          <w:rPr>
            <w:rFonts w:asciiTheme="minorHAnsi" w:eastAsiaTheme="minorEastAsia" w:hAnsiTheme="minorHAnsi"/>
            <w:noProof/>
            <w:sz w:val="22"/>
            <w:lang w:eastAsia="pl-PL"/>
          </w:rPr>
          <w:tab/>
        </w:r>
        <w:r w:rsidR="00596156" w:rsidRPr="00483575">
          <w:rPr>
            <w:rStyle w:val="Hipercze"/>
            <w:noProof/>
          </w:rPr>
          <w:t>Ogólne wymagania dotyczące robót</w:t>
        </w:r>
        <w:r w:rsidR="00596156">
          <w:rPr>
            <w:noProof/>
            <w:webHidden/>
          </w:rPr>
          <w:tab/>
        </w:r>
        <w:r w:rsidR="00596156">
          <w:rPr>
            <w:noProof/>
            <w:webHidden/>
          </w:rPr>
          <w:fldChar w:fldCharType="begin"/>
        </w:r>
        <w:r w:rsidR="00596156">
          <w:rPr>
            <w:noProof/>
            <w:webHidden/>
          </w:rPr>
          <w:instrText xml:space="preserve"> PAGEREF _Toc64387237 \h </w:instrText>
        </w:r>
        <w:r w:rsidR="00596156">
          <w:rPr>
            <w:noProof/>
            <w:webHidden/>
          </w:rPr>
        </w:r>
        <w:r w:rsidR="00596156">
          <w:rPr>
            <w:noProof/>
            <w:webHidden/>
          </w:rPr>
          <w:fldChar w:fldCharType="separate"/>
        </w:r>
        <w:r w:rsidR="00596156">
          <w:rPr>
            <w:noProof/>
            <w:webHidden/>
          </w:rPr>
          <w:t>6</w:t>
        </w:r>
        <w:r w:rsidR="00596156">
          <w:rPr>
            <w:noProof/>
            <w:webHidden/>
          </w:rPr>
          <w:fldChar w:fldCharType="end"/>
        </w:r>
      </w:hyperlink>
    </w:p>
    <w:p w14:paraId="339D59D6" w14:textId="70881705" w:rsidR="00596156" w:rsidRDefault="00E05FCC">
      <w:pPr>
        <w:pStyle w:val="Spistreci1"/>
        <w:tabs>
          <w:tab w:val="left" w:pos="440"/>
          <w:tab w:val="right" w:leader="dot" w:pos="9062"/>
        </w:tabs>
        <w:rPr>
          <w:rFonts w:asciiTheme="minorHAnsi" w:eastAsiaTheme="minorEastAsia" w:hAnsiTheme="minorHAnsi"/>
          <w:noProof/>
          <w:sz w:val="22"/>
          <w:lang w:eastAsia="pl-PL"/>
        </w:rPr>
      </w:pPr>
      <w:hyperlink w:anchor="_Toc64387238" w:history="1">
        <w:r w:rsidR="00596156" w:rsidRPr="00483575">
          <w:rPr>
            <w:rStyle w:val="Hipercze"/>
            <w:noProof/>
          </w:rPr>
          <w:t>2.</w:t>
        </w:r>
        <w:r w:rsidR="00596156">
          <w:rPr>
            <w:rFonts w:asciiTheme="minorHAnsi" w:eastAsiaTheme="minorEastAsia" w:hAnsiTheme="minorHAnsi"/>
            <w:noProof/>
            <w:sz w:val="22"/>
            <w:lang w:eastAsia="pl-PL"/>
          </w:rPr>
          <w:tab/>
        </w:r>
        <w:r w:rsidR="00596156" w:rsidRPr="00483575">
          <w:rPr>
            <w:rStyle w:val="Hipercze"/>
            <w:noProof/>
          </w:rPr>
          <w:t>MATERIAŁY</w:t>
        </w:r>
        <w:r w:rsidR="00596156">
          <w:rPr>
            <w:noProof/>
            <w:webHidden/>
          </w:rPr>
          <w:tab/>
        </w:r>
        <w:r w:rsidR="00596156">
          <w:rPr>
            <w:noProof/>
            <w:webHidden/>
          </w:rPr>
          <w:fldChar w:fldCharType="begin"/>
        </w:r>
        <w:r w:rsidR="00596156">
          <w:rPr>
            <w:noProof/>
            <w:webHidden/>
          </w:rPr>
          <w:instrText xml:space="preserve"> PAGEREF _Toc64387238 \h </w:instrText>
        </w:r>
        <w:r w:rsidR="00596156">
          <w:rPr>
            <w:noProof/>
            <w:webHidden/>
          </w:rPr>
        </w:r>
        <w:r w:rsidR="00596156">
          <w:rPr>
            <w:noProof/>
            <w:webHidden/>
          </w:rPr>
          <w:fldChar w:fldCharType="separate"/>
        </w:r>
        <w:r w:rsidR="00596156">
          <w:rPr>
            <w:noProof/>
            <w:webHidden/>
          </w:rPr>
          <w:t>6</w:t>
        </w:r>
        <w:r w:rsidR="00596156">
          <w:rPr>
            <w:noProof/>
            <w:webHidden/>
          </w:rPr>
          <w:fldChar w:fldCharType="end"/>
        </w:r>
      </w:hyperlink>
    </w:p>
    <w:p w14:paraId="368C2B3A" w14:textId="5658A4D8"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39" w:history="1">
        <w:r w:rsidR="00596156" w:rsidRPr="00483575">
          <w:rPr>
            <w:rStyle w:val="Hipercze"/>
            <w:caps/>
            <w:noProof/>
          </w:rPr>
          <w:t>2.1.</w:t>
        </w:r>
        <w:r w:rsidR="00596156">
          <w:rPr>
            <w:rFonts w:asciiTheme="minorHAnsi" w:eastAsiaTheme="minorEastAsia" w:hAnsiTheme="minorHAnsi"/>
            <w:noProof/>
            <w:sz w:val="22"/>
            <w:lang w:eastAsia="pl-PL"/>
          </w:rPr>
          <w:tab/>
        </w:r>
        <w:r w:rsidR="00596156" w:rsidRPr="00483575">
          <w:rPr>
            <w:rStyle w:val="Hipercze"/>
            <w:caps/>
            <w:noProof/>
          </w:rPr>
          <w:t>O</w:t>
        </w:r>
        <w:r w:rsidR="00596156" w:rsidRPr="00483575">
          <w:rPr>
            <w:rStyle w:val="Hipercze"/>
            <w:noProof/>
          </w:rPr>
          <w:t>gólne wymagania dotyczące materiałów</w:t>
        </w:r>
        <w:r w:rsidR="00596156">
          <w:rPr>
            <w:noProof/>
            <w:webHidden/>
          </w:rPr>
          <w:tab/>
        </w:r>
        <w:r w:rsidR="00596156">
          <w:rPr>
            <w:noProof/>
            <w:webHidden/>
          </w:rPr>
          <w:fldChar w:fldCharType="begin"/>
        </w:r>
        <w:r w:rsidR="00596156">
          <w:rPr>
            <w:noProof/>
            <w:webHidden/>
          </w:rPr>
          <w:instrText xml:space="preserve"> PAGEREF _Toc64387239 \h </w:instrText>
        </w:r>
        <w:r w:rsidR="00596156">
          <w:rPr>
            <w:noProof/>
            <w:webHidden/>
          </w:rPr>
        </w:r>
        <w:r w:rsidR="00596156">
          <w:rPr>
            <w:noProof/>
            <w:webHidden/>
          </w:rPr>
          <w:fldChar w:fldCharType="separate"/>
        </w:r>
        <w:r w:rsidR="00596156">
          <w:rPr>
            <w:noProof/>
            <w:webHidden/>
          </w:rPr>
          <w:t>6</w:t>
        </w:r>
        <w:r w:rsidR="00596156">
          <w:rPr>
            <w:noProof/>
            <w:webHidden/>
          </w:rPr>
          <w:fldChar w:fldCharType="end"/>
        </w:r>
      </w:hyperlink>
    </w:p>
    <w:p w14:paraId="3A632AA9" w14:textId="7CB2B356"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40" w:history="1">
        <w:r w:rsidR="00596156" w:rsidRPr="00483575">
          <w:rPr>
            <w:rStyle w:val="Hipercze"/>
            <w:noProof/>
          </w:rPr>
          <w:t>2.2.</w:t>
        </w:r>
        <w:r w:rsidR="00596156">
          <w:rPr>
            <w:rFonts w:asciiTheme="minorHAnsi" w:eastAsiaTheme="minorEastAsia" w:hAnsiTheme="minorHAnsi"/>
            <w:noProof/>
            <w:sz w:val="22"/>
            <w:lang w:eastAsia="pl-PL"/>
          </w:rPr>
          <w:tab/>
        </w:r>
        <w:r w:rsidR="00596156" w:rsidRPr="00483575">
          <w:rPr>
            <w:rStyle w:val="Hipercze"/>
            <w:noProof/>
          </w:rPr>
          <w:t>Rodzaje materiałów wchodzących w skład gruntu stabilizowanego spoiwem hydraulicznym lub wapnem</w:t>
        </w:r>
        <w:r w:rsidR="00596156">
          <w:rPr>
            <w:noProof/>
            <w:webHidden/>
          </w:rPr>
          <w:tab/>
        </w:r>
        <w:r w:rsidR="00596156">
          <w:rPr>
            <w:noProof/>
            <w:webHidden/>
          </w:rPr>
          <w:fldChar w:fldCharType="begin"/>
        </w:r>
        <w:r w:rsidR="00596156">
          <w:rPr>
            <w:noProof/>
            <w:webHidden/>
          </w:rPr>
          <w:instrText xml:space="preserve"> PAGEREF _Toc64387240 \h </w:instrText>
        </w:r>
        <w:r w:rsidR="00596156">
          <w:rPr>
            <w:noProof/>
            <w:webHidden/>
          </w:rPr>
        </w:r>
        <w:r w:rsidR="00596156">
          <w:rPr>
            <w:noProof/>
            <w:webHidden/>
          </w:rPr>
          <w:fldChar w:fldCharType="separate"/>
        </w:r>
        <w:r w:rsidR="00596156">
          <w:rPr>
            <w:noProof/>
            <w:webHidden/>
          </w:rPr>
          <w:t>7</w:t>
        </w:r>
        <w:r w:rsidR="00596156">
          <w:rPr>
            <w:noProof/>
            <w:webHidden/>
          </w:rPr>
          <w:fldChar w:fldCharType="end"/>
        </w:r>
      </w:hyperlink>
    </w:p>
    <w:p w14:paraId="09686007" w14:textId="1091DE24" w:rsidR="00596156" w:rsidRDefault="00E05FCC">
      <w:pPr>
        <w:pStyle w:val="Spistreci1"/>
        <w:tabs>
          <w:tab w:val="left" w:pos="440"/>
          <w:tab w:val="right" w:leader="dot" w:pos="9062"/>
        </w:tabs>
        <w:rPr>
          <w:rFonts w:asciiTheme="minorHAnsi" w:eastAsiaTheme="minorEastAsia" w:hAnsiTheme="minorHAnsi"/>
          <w:noProof/>
          <w:sz w:val="22"/>
          <w:lang w:eastAsia="pl-PL"/>
        </w:rPr>
      </w:pPr>
      <w:hyperlink w:anchor="_Toc64387241" w:history="1">
        <w:r w:rsidR="00596156" w:rsidRPr="00483575">
          <w:rPr>
            <w:rStyle w:val="Hipercze"/>
            <w:noProof/>
          </w:rPr>
          <w:t>3.</w:t>
        </w:r>
        <w:r w:rsidR="00596156">
          <w:rPr>
            <w:rFonts w:asciiTheme="minorHAnsi" w:eastAsiaTheme="minorEastAsia" w:hAnsiTheme="minorHAnsi"/>
            <w:noProof/>
            <w:sz w:val="22"/>
            <w:lang w:eastAsia="pl-PL"/>
          </w:rPr>
          <w:tab/>
        </w:r>
        <w:r w:rsidR="00596156" w:rsidRPr="00483575">
          <w:rPr>
            <w:rStyle w:val="Hipercze"/>
            <w:noProof/>
          </w:rPr>
          <w:t>SPRZĘT</w:t>
        </w:r>
        <w:r w:rsidR="00596156">
          <w:rPr>
            <w:noProof/>
            <w:webHidden/>
          </w:rPr>
          <w:tab/>
        </w:r>
        <w:r w:rsidR="00596156">
          <w:rPr>
            <w:noProof/>
            <w:webHidden/>
          </w:rPr>
          <w:fldChar w:fldCharType="begin"/>
        </w:r>
        <w:r w:rsidR="00596156">
          <w:rPr>
            <w:noProof/>
            <w:webHidden/>
          </w:rPr>
          <w:instrText xml:space="preserve"> PAGEREF _Toc64387241 \h </w:instrText>
        </w:r>
        <w:r w:rsidR="00596156">
          <w:rPr>
            <w:noProof/>
            <w:webHidden/>
          </w:rPr>
        </w:r>
        <w:r w:rsidR="00596156">
          <w:rPr>
            <w:noProof/>
            <w:webHidden/>
          </w:rPr>
          <w:fldChar w:fldCharType="separate"/>
        </w:r>
        <w:r w:rsidR="00596156">
          <w:rPr>
            <w:noProof/>
            <w:webHidden/>
          </w:rPr>
          <w:t>11</w:t>
        </w:r>
        <w:r w:rsidR="00596156">
          <w:rPr>
            <w:noProof/>
            <w:webHidden/>
          </w:rPr>
          <w:fldChar w:fldCharType="end"/>
        </w:r>
      </w:hyperlink>
    </w:p>
    <w:p w14:paraId="04389CBA" w14:textId="4D4C3807"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42" w:history="1">
        <w:r w:rsidR="00596156" w:rsidRPr="00483575">
          <w:rPr>
            <w:rStyle w:val="Hipercze"/>
            <w:noProof/>
          </w:rPr>
          <w:t>3.1.</w:t>
        </w:r>
        <w:r w:rsidR="00596156">
          <w:rPr>
            <w:rFonts w:asciiTheme="minorHAnsi" w:eastAsiaTheme="minorEastAsia" w:hAnsiTheme="minorHAnsi"/>
            <w:noProof/>
            <w:sz w:val="22"/>
            <w:lang w:eastAsia="pl-PL"/>
          </w:rPr>
          <w:tab/>
        </w:r>
        <w:r w:rsidR="00596156" w:rsidRPr="00483575">
          <w:rPr>
            <w:rStyle w:val="Hipercze"/>
            <w:noProof/>
          </w:rPr>
          <w:t>Ogólne wymagania dotyczące sprzętu</w:t>
        </w:r>
        <w:r w:rsidR="00596156">
          <w:rPr>
            <w:noProof/>
            <w:webHidden/>
          </w:rPr>
          <w:tab/>
        </w:r>
        <w:r w:rsidR="00596156">
          <w:rPr>
            <w:noProof/>
            <w:webHidden/>
          </w:rPr>
          <w:fldChar w:fldCharType="begin"/>
        </w:r>
        <w:r w:rsidR="00596156">
          <w:rPr>
            <w:noProof/>
            <w:webHidden/>
          </w:rPr>
          <w:instrText xml:space="preserve"> PAGEREF _Toc64387242 \h </w:instrText>
        </w:r>
        <w:r w:rsidR="00596156">
          <w:rPr>
            <w:noProof/>
            <w:webHidden/>
          </w:rPr>
        </w:r>
        <w:r w:rsidR="00596156">
          <w:rPr>
            <w:noProof/>
            <w:webHidden/>
          </w:rPr>
          <w:fldChar w:fldCharType="separate"/>
        </w:r>
        <w:r w:rsidR="00596156">
          <w:rPr>
            <w:noProof/>
            <w:webHidden/>
          </w:rPr>
          <w:t>11</w:t>
        </w:r>
        <w:r w:rsidR="00596156">
          <w:rPr>
            <w:noProof/>
            <w:webHidden/>
          </w:rPr>
          <w:fldChar w:fldCharType="end"/>
        </w:r>
      </w:hyperlink>
    </w:p>
    <w:p w14:paraId="0AE1372F" w14:textId="2F8ACE71"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43" w:history="1">
        <w:r w:rsidR="00596156" w:rsidRPr="00483575">
          <w:rPr>
            <w:rStyle w:val="Hipercze"/>
            <w:noProof/>
          </w:rPr>
          <w:t>3.2.</w:t>
        </w:r>
        <w:r w:rsidR="00596156">
          <w:rPr>
            <w:rFonts w:asciiTheme="minorHAnsi" w:eastAsiaTheme="minorEastAsia" w:hAnsiTheme="minorHAnsi"/>
            <w:noProof/>
            <w:sz w:val="22"/>
            <w:lang w:eastAsia="pl-PL"/>
          </w:rPr>
          <w:tab/>
        </w:r>
        <w:r w:rsidR="00596156" w:rsidRPr="00483575">
          <w:rPr>
            <w:rStyle w:val="Hipercze"/>
            <w:noProof/>
          </w:rPr>
          <w:t>Sprzęt stosowany do wykonywania robót</w:t>
        </w:r>
        <w:r w:rsidR="00596156">
          <w:rPr>
            <w:noProof/>
            <w:webHidden/>
          </w:rPr>
          <w:tab/>
        </w:r>
        <w:r w:rsidR="00596156">
          <w:rPr>
            <w:noProof/>
            <w:webHidden/>
          </w:rPr>
          <w:fldChar w:fldCharType="begin"/>
        </w:r>
        <w:r w:rsidR="00596156">
          <w:rPr>
            <w:noProof/>
            <w:webHidden/>
          </w:rPr>
          <w:instrText xml:space="preserve"> PAGEREF _Toc64387243 \h </w:instrText>
        </w:r>
        <w:r w:rsidR="00596156">
          <w:rPr>
            <w:noProof/>
            <w:webHidden/>
          </w:rPr>
        </w:r>
        <w:r w:rsidR="00596156">
          <w:rPr>
            <w:noProof/>
            <w:webHidden/>
          </w:rPr>
          <w:fldChar w:fldCharType="separate"/>
        </w:r>
        <w:r w:rsidR="00596156">
          <w:rPr>
            <w:noProof/>
            <w:webHidden/>
          </w:rPr>
          <w:t>11</w:t>
        </w:r>
        <w:r w:rsidR="00596156">
          <w:rPr>
            <w:noProof/>
            <w:webHidden/>
          </w:rPr>
          <w:fldChar w:fldCharType="end"/>
        </w:r>
      </w:hyperlink>
    </w:p>
    <w:p w14:paraId="7D0EAE9B" w14:textId="12E437B7" w:rsidR="00596156" w:rsidRDefault="00E05FCC">
      <w:pPr>
        <w:pStyle w:val="Spistreci1"/>
        <w:tabs>
          <w:tab w:val="left" w:pos="440"/>
          <w:tab w:val="right" w:leader="dot" w:pos="9062"/>
        </w:tabs>
        <w:rPr>
          <w:rFonts w:asciiTheme="minorHAnsi" w:eastAsiaTheme="minorEastAsia" w:hAnsiTheme="minorHAnsi"/>
          <w:noProof/>
          <w:sz w:val="22"/>
          <w:lang w:eastAsia="pl-PL"/>
        </w:rPr>
      </w:pPr>
      <w:hyperlink w:anchor="_Toc64387244" w:history="1">
        <w:r w:rsidR="00596156" w:rsidRPr="00483575">
          <w:rPr>
            <w:rStyle w:val="Hipercze"/>
            <w:noProof/>
          </w:rPr>
          <w:t>4.</w:t>
        </w:r>
        <w:r w:rsidR="00596156">
          <w:rPr>
            <w:rFonts w:asciiTheme="minorHAnsi" w:eastAsiaTheme="minorEastAsia" w:hAnsiTheme="minorHAnsi"/>
            <w:noProof/>
            <w:sz w:val="22"/>
            <w:lang w:eastAsia="pl-PL"/>
          </w:rPr>
          <w:tab/>
        </w:r>
        <w:r w:rsidR="00596156" w:rsidRPr="00483575">
          <w:rPr>
            <w:rStyle w:val="Hipercze"/>
            <w:noProof/>
          </w:rPr>
          <w:t>TRANSPORT</w:t>
        </w:r>
        <w:r w:rsidR="00596156">
          <w:rPr>
            <w:noProof/>
            <w:webHidden/>
          </w:rPr>
          <w:tab/>
        </w:r>
        <w:r w:rsidR="00596156">
          <w:rPr>
            <w:noProof/>
            <w:webHidden/>
          </w:rPr>
          <w:fldChar w:fldCharType="begin"/>
        </w:r>
        <w:r w:rsidR="00596156">
          <w:rPr>
            <w:noProof/>
            <w:webHidden/>
          </w:rPr>
          <w:instrText xml:space="preserve"> PAGEREF _Toc64387244 \h </w:instrText>
        </w:r>
        <w:r w:rsidR="00596156">
          <w:rPr>
            <w:noProof/>
            <w:webHidden/>
          </w:rPr>
        </w:r>
        <w:r w:rsidR="00596156">
          <w:rPr>
            <w:noProof/>
            <w:webHidden/>
          </w:rPr>
          <w:fldChar w:fldCharType="separate"/>
        </w:r>
        <w:r w:rsidR="00596156">
          <w:rPr>
            <w:noProof/>
            <w:webHidden/>
          </w:rPr>
          <w:t>11</w:t>
        </w:r>
        <w:r w:rsidR="00596156">
          <w:rPr>
            <w:noProof/>
            <w:webHidden/>
          </w:rPr>
          <w:fldChar w:fldCharType="end"/>
        </w:r>
      </w:hyperlink>
    </w:p>
    <w:p w14:paraId="374D7AC7" w14:textId="3617DF7C"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45" w:history="1">
        <w:r w:rsidR="00596156" w:rsidRPr="00483575">
          <w:rPr>
            <w:rStyle w:val="Hipercze"/>
            <w:noProof/>
          </w:rPr>
          <w:t>4.1.</w:t>
        </w:r>
        <w:r w:rsidR="00596156">
          <w:rPr>
            <w:rFonts w:asciiTheme="minorHAnsi" w:eastAsiaTheme="minorEastAsia" w:hAnsiTheme="minorHAnsi"/>
            <w:noProof/>
            <w:sz w:val="22"/>
            <w:lang w:eastAsia="pl-PL"/>
          </w:rPr>
          <w:tab/>
        </w:r>
        <w:r w:rsidR="00596156" w:rsidRPr="00483575">
          <w:rPr>
            <w:rStyle w:val="Hipercze"/>
            <w:noProof/>
          </w:rPr>
          <w:t>Ogólne wymagania dotyczące transportu</w:t>
        </w:r>
        <w:r w:rsidR="00596156">
          <w:rPr>
            <w:noProof/>
            <w:webHidden/>
          </w:rPr>
          <w:tab/>
        </w:r>
        <w:r w:rsidR="00596156">
          <w:rPr>
            <w:noProof/>
            <w:webHidden/>
          </w:rPr>
          <w:fldChar w:fldCharType="begin"/>
        </w:r>
        <w:r w:rsidR="00596156">
          <w:rPr>
            <w:noProof/>
            <w:webHidden/>
          </w:rPr>
          <w:instrText xml:space="preserve"> PAGEREF _Toc64387245 \h </w:instrText>
        </w:r>
        <w:r w:rsidR="00596156">
          <w:rPr>
            <w:noProof/>
            <w:webHidden/>
          </w:rPr>
        </w:r>
        <w:r w:rsidR="00596156">
          <w:rPr>
            <w:noProof/>
            <w:webHidden/>
          </w:rPr>
          <w:fldChar w:fldCharType="separate"/>
        </w:r>
        <w:r w:rsidR="00596156">
          <w:rPr>
            <w:noProof/>
            <w:webHidden/>
          </w:rPr>
          <w:t>11</w:t>
        </w:r>
        <w:r w:rsidR="00596156">
          <w:rPr>
            <w:noProof/>
            <w:webHidden/>
          </w:rPr>
          <w:fldChar w:fldCharType="end"/>
        </w:r>
      </w:hyperlink>
    </w:p>
    <w:p w14:paraId="326BF18C" w14:textId="05FED164"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46" w:history="1">
        <w:r w:rsidR="00596156" w:rsidRPr="00483575">
          <w:rPr>
            <w:rStyle w:val="Hipercze"/>
            <w:noProof/>
          </w:rPr>
          <w:t>4.2.</w:t>
        </w:r>
        <w:r w:rsidR="00596156">
          <w:rPr>
            <w:rFonts w:asciiTheme="minorHAnsi" w:eastAsiaTheme="minorEastAsia" w:hAnsiTheme="minorHAnsi"/>
            <w:noProof/>
            <w:sz w:val="22"/>
            <w:lang w:eastAsia="pl-PL"/>
          </w:rPr>
          <w:tab/>
        </w:r>
        <w:r w:rsidR="00596156" w:rsidRPr="00483575">
          <w:rPr>
            <w:rStyle w:val="Hipercze"/>
            <w:noProof/>
          </w:rPr>
          <w:t>Transport materiałów</w:t>
        </w:r>
        <w:r w:rsidR="00596156">
          <w:rPr>
            <w:noProof/>
            <w:webHidden/>
          </w:rPr>
          <w:tab/>
        </w:r>
        <w:r w:rsidR="00596156">
          <w:rPr>
            <w:noProof/>
            <w:webHidden/>
          </w:rPr>
          <w:fldChar w:fldCharType="begin"/>
        </w:r>
        <w:r w:rsidR="00596156">
          <w:rPr>
            <w:noProof/>
            <w:webHidden/>
          </w:rPr>
          <w:instrText xml:space="preserve"> PAGEREF _Toc64387246 \h </w:instrText>
        </w:r>
        <w:r w:rsidR="00596156">
          <w:rPr>
            <w:noProof/>
            <w:webHidden/>
          </w:rPr>
        </w:r>
        <w:r w:rsidR="00596156">
          <w:rPr>
            <w:noProof/>
            <w:webHidden/>
          </w:rPr>
          <w:fldChar w:fldCharType="separate"/>
        </w:r>
        <w:r w:rsidR="00596156">
          <w:rPr>
            <w:noProof/>
            <w:webHidden/>
          </w:rPr>
          <w:t>11</w:t>
        </w:r>
        <w:r w:rsidR="00596156">
          <w:rPr>
            <w:noProof/>
            <w:webHidden/>
          </w:rPr>
          <w:fldChar w:fldCharType="end"/>
        </w:r>
      </w:hyperlink>
    </w:p>
    <w:p w14:paraId="721E45BF" w14:textId="1085CB31" w:rsidR="00596156" w:rsidRDefault="00E05FCC">
      <w:pPr>
        <w:pStyle w:val="Spistreci1"/>
        <w:tabs>
          <w:tab w:val="left" w:pos="440"/>
          <w:tab w:val="right" w:leader="dot" w:pos="9062"/>
        </w:tabs>
        <w:rPr>
          <w:rFonts w:asciiTheme="minorHAnsi" w:eastAsiaTheme="minorEastAsia" w:hAnsiTheme="minorHAnsi"/>
          <w:noProof/>
          <w:sz w:val="22"/>
          <w:lang w:eastAsia="pl-PL"/>
        </w:rPr>
      </w:pPr>
      <w:hyperlink w:anchor="_Toc64387247" w:history="1">
        <w:r w:rsidR="00596156" w:rsidRPr="00483575">
          <w:rPr>
            <w:rStyle w:val="Hipercze"/>
            <w:noProof/>
          </w:rPr>
          <w:t>5.</w:t>
        </w:r>
        <w:r w:rsidR="00596156">
          <w:rPr>
            <w:rFonts w:asciiTheme="minorHAnsi" w:eastAsiaTheme="minorEastAsia" w:hAnsiTheme="minorHAnsi"/>
            <w:noProof/>
            <w:sz w:val="22"/>
            <w:lang w:eastAsia="pl-PL"/>
          </w:rPr>
          <w:tab/>
        </w:r>
        <w:r w:rsidR="00596156" w:rsidRPr="00483575">
          <w:rPr>
            <w:rStyle w:val="Hipercze"/>
            <w:noProof/>
          </w:rPr>
          <w:t>WYKONANIE ROBÓT</w:t>
        </w:r>
        <w:r w:rsidR="00596156">
          <w:rPr>
            <w:noProof/>
            <w:webHidden/>
          </w:rPr>
          <w:tab/>
        </w:r>
        <w:r w:rsidR="00596156">
          <w:rPr>
            <w:noProof/>
            <w:webHidden/>
          </w:rPr>
          <w:fldChar w:fldCharType="begin"/>
        </w:r>
        <w:r w:rsidR="00596156">
          <w:rPr>
            <w:noProof/>
            <w:webHidden/>
          </w:rPr>
          <w:instrText xml:space="preserve"> PAGEREF _Toc64387247 \h </w:instrText>
        </w:r>
        <w:r w:rsidR="00596156">
          <w:rPr>
            <w:noProof/>
            <w:webHidden/>
          </w:rPr>
        </w:r>
        <w:r w:rsidR="00596156">
          <w:rPr>
            <w:noProof/>
            <w:webHidden/>
          </w:rPr>
          <w:fldChar w:fldCharType="separate"/>
        </w:r>
        <w:r w:rsidR="00596156">
          <w:rPr>
            <w:noProof/>
            <w:webHidden/>
          </w:rPr>
          <w:t>11</w:t>
        </w:r>
        <w:r w:rsidR="00596156">
          <w:rPr>
            <w:noProof/>
            <w:webHidden/>
          </w:rPr>
          <w:fldChar w:fldCharType="end"/>
        </w:r>
      </w:hyperlink>
    </w:p>
    <w:p w14:paraId="0E66B1F1" w14:textId="2F511007"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48" w:history="1">
        <w:r w:rsidR="00596156" w:rsidRPr="00483575">
          <w:rPr>
            <w:rStyle w:val="Hipercze"/>
            <w:noProof/>
          </w:rPr>
          <w:t>5.1.</w:t>
        </w:r>
        <w:r w:rsidR="00596156">
          <w:rPr>
            <w:rFonts w:asciiTheme="minorHAnsi" w:eastAsiaTheme="minorEastAsia" w:hAnsiTheme="minorHAnsi"/>
            <w:noProof/>
            <w:sz w:val="22"/>
            <w:lang w:eastAsia="pl-PL"/>
          </w:rPr>
          <w:tab/>
        </w:r>
        <w:r w:rsidR="00596156" w:rsidRPr="00483575">
          <w:rPr>
            <w:rStyle w:val="Hipercze"/>
            <w:caps/>
            <w:noProof/>
          </w:rPr>
          <w:t>O</w:t>
        </w:r>
        <w:r w:rsidR="00596156" w:rsidRPr="00483575">
          <w:rPr>
            <w:rStyle w:val="Hipercze"/>
            <w:noProof/>
          </w:rPr>
          <w:t>gólne zasady wykonywania robót</w:t>
        </w:r>
        <w:r w:rsidR="00596156">
          <w:rPr>
            <w:noProof/>
            <w:webHidden/>
          </w:rPr>
          <w:tab/>
        </w:r>
        <w:r w:rsidR="00596156">
          <w:rPr>
            <w:noProof/>
            <w:webHidden/>
          </w:rPr>
          <w:fldChar w:fldCharType="begin"/>
        </w:r>
        <w:r w:rsidR="00596156">
          <w:rPr>
            <w:noProof/>
            <w:webHidden/>
          </w:rPr>
          <w:instrText xml:space="preserve"> PAGEREF _Toc64387248 \h </w:instrText>
        </w:r>
        <w:r w:rsidR="00596156">
          <w:rPr>
            <w:noProof/>
            <w:webHidden/>
          </w:rPr>
        </w:r>
        <w:r w:rsidR="00596156">
          <w:rPr>
            <w:noProof/>
            <w:webHidden/>
          </w:rPr>
          <w:fldChar w:fldCharType="separate"/>
        </w:r>
        <w:r w:rsidR="00596156">
          <w:rPr>
            <w:noProof/>
            <w:webHidden/>
          </w:rPr>
          <w:t>11</w:t>
        </w:r>
        <w:r w:rsidR="00596156">
          <w:rPr>
            <w:noProof/>
            <w:webHidden/>
          </w:rPr>
          <w:fldChar w:fldCharType="end"/>
        </w:r>
      </w:hyperlink>
    </w:p>
    <w:p w14:paraId="14C52047" w14:textId="4B0F4940"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49" w:history="1">
        <w:r w:rsidR="00596156" w:rsidRPr="00483575">
          <w:rPr>
            <w:rStyle w:val="Hipercze"/>
            <w:noProof/>
          </w:rPr>
          <w:t>5.2.</w:t>
        </w:r>
        <w:r w:rsidR="00596156">
          <w:rPr>
            <w:rFonts w:asciiTheme="minorHAnsi" w:eastAsiaTheme="minorEastAsia" w:hAnsiTheme="minorHAnsi"/>
            <w:noProof/>
            <w:sz w:val="22"/>
            <w:lang w:eastAsia="pl-PL"/>
          </w:rPr>
          <w:tab/>
        </w:r>
        <w:r w:rsidR="00596156" w:rsidRPr="00483575">
          <w:rPr>
            <w:rStyle w:val="Hipercze"/>
            <w:noProof/>
          </w:rPr>
          <w:t>Zasady wykonywania robót</w:t>
        </w:r>
        <w:r w:rsidR="00596156">
          <w:rPr>
            <w:noProof/>
            <w:webHidden/>
          </w:rPr>
          <w:tab/>
        </w:r>
        <w:r w:rsidR="00596156">
          <w:rPr>
            <w:noProof/>
            <w:webHidden/>
          </w:rPr>
          <w:fldChar w:fldCharType="begin"/>
        </w:r>
        <w:r w:rsidR="00596156">
          <w:rPr>
            <w:noProof/>
            <w:webHidden/>
          </w:rPr>
          <w:instrText xml:space="preserve"> PAGEREF _Toc64387249 \h </w:instrText>
        </w:r>
        <w:r w:rsidR="00596156">
          <w:rPr>
            <w:noProof/>
            <w:webHidden/>
          </w:rPr>
        </w:r>
        <w:r w:rsidR="00596156">
          <w:rPr>
            <w:noProof/>
            <w:webHidden/>
          </w:rPr>
          <w:fldChar w:fldCharType="separate"/>
        </w:r>
        <w:r w:rsidR="00596156">
          <w:rPr>
            <w:noProof/>
            <w:webHidden/>
          </w:rPr>
          <w:t>11</w:t>
        </w:r>
        <w:r w:rsidR="00596156">
          <w:rPr>
            <w:noProof/>
            <w:webHidden/>
          </w:rPr>
          <w:fldChar w:fldCharType="end"/>
        </w:r>
      </w:hyperlink>
    </w:p>
    <w:p w14:paraId="69740055" w14:textId="44648C33"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50" w:history="1">
        <w:r w:rsidR="00596156" w:rsidRPr="00483575">
          <w:rPr>
            <w:rStyle w:val="Hipercze"/>
            <w:noProof/>
          </w:rPr>
          <w:t>5.3.</w:t>
        </w:r>
        <w:r w:rsidR="00596156">
          <w:rPr>
            <w:rFonts w:asciiTheme="minorHAnsi" w:eastAsiaTheme="minorEastAsia" w:hAnsiTheme="minorHAnsi"/>
            <w:noProof/>
            <w:sz w:val="22"/>
            <w:lang w:eastAsia="pl-PL"/>
          </w:rPr>
          <w:tab/>
        </w:r>
        <w:r w:rsidR="00596156" w:rsidRPr="00483575">
          <w:rPr>
            <w:rStyle w:val="Hipercze"/>
            <w:noProof/>
          </w:rPr>
          <w:t>Roboty przygotowawcze</w:t>
        </w:r>
        <w:r w:rsidR="00596156">
          <w:rPr>
            <w:noProof/>
            <w:webHidden/>
          </w:rPr>
          <w:tab/>
        </w:r>
        <w:r w:rsidR="00596156">
          <w:rPr>
            <w:noProof/>
            <w:webHidden/>
          </w:rPr>
          <w:fldChar w:fldCharType="begin"/>
        </w:r>
        <w:r w:rsidR="00596156">
          <w:rPr>
            <w:noProof/>
            <w:webHidden/>
          </w:rPr>
          <w:instrText xml:space="preserve"> PAGEREF _Toc64387250 \h </w:instrText>
        </w:r>
        <w:r w:rsidR="00596156">
          <w:rPr>
            <w:noProof/>
            <w:webHidden/>
          </w:rPr>
        </w:r>
        <w:r w:rsidR="00596156">
          <w:rPr>
            <w:noProof/>
            <w:webHidden/>
          </w:rPr>
          <w:fldChar w:fldCharType="separate"/>
        </w:r>
        <w:r w:rsidR="00596156">
          <w:rPr>
            <w:noProof/>
            <w:webHidden/>
          </w:rPr>
          <w:t>12</w:t>
        </w:r>
        <w:r w:rsidR="00596156">
          <w:rPr>
            <w:noProof/>
            <w:webHidden/>
          </w:rPr>
          <w:fldChar w:fldCharType="end"/>
        </w:r>
      </w:hyperlink>
    </w:p>
    <w:p w14:paraId="223DB418" w14:textId="47553138"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51" w:history="1">
        <w:r w:rsidR="00596156" w:rsidRPr="00483575">
          <w:rPr>
            <w:rStyle w:val="Hipercze"/>
            <w:noProof/>
          </w:rPr>
          <w:t>5.4.</w:t>
        </w:r>
        <w:r w:rsidR="00596156">
          <w:rPr>
            <w:rFonts w:asciiTheme="minorHAnsi" w:eastAsiaTheme="minorEastAsia" w:hAnsiTheme="minorHAnsi"/>
            <w:noProof/>
            <w:sz w:val="22"/>
            <w:lang w:eastAsia="pl-PL"/>
          </w:rPr>
          <w:tab/>
        </w:r>
        <w:r w:rsidR="00596156" w:rsidRPr="00483575">
          <w:rPr>
            <w:rStyle w:val="Hipercze"/>
            <w:noProof/>
          </w:rPr>
          <w:t>Projektowanie gruntu stabilizowanego spoiwem hydraulicznym lub wapnem</w:t>
        </w:r>
        <w:r w:rsidR="00596156">
          <w:rPr>
            <w:noProof/>
            <w:webHidden/>
          </w:rPr>
          <w:tab/>
        </w:r>
        <w:r w:rsidR="00596156">
          <w:rPr>
            <w:noProof/>
            <w:webHidden/>
          </w:rPr>
          <w:fldChar w:fldCharType="begin"/>
        </w:r>
        <w:r w:rsidR="00596156">
          <w:rPr>
            <w:noProof/>
            <w:webHidden/>
          </w:rPr>
          <w:instrText xml:space="preserve"> PAGEREF _Toc64387251 \h </w:instrText>
        </w:r>
        <w:r w:rsidR="00596156">
          <w:rPr>
            <w:noProof/>
            <w:webHidden/>
          </w:rPr>
        </w:r>
        <w:r w:rsidR="00596156">
          <w:rPr>
            <w:noProof/>
            <w:webHidden/>
          </w:rPr>
          <w:fldChar w:fldCharType="separate"/>
        </w:r>
        <w:r w:rsidR="00596156">
          <w:rPr>
            <w:noProof/>
            <w:webHidden/>
          </w:rPr>
          <w:t>12</w:t>
        </w:r>
        <w:r w:rsidR="00596156">
          <w:rPr>
            <w:noProof/>
            <w:webHidden/>
          </w:rPr>
          <w:fldChar w:fldCharType="end"/>
        </w:r>
      </w:hyperlink>
    </w:p>
    <w:p w14:paraId="3432AFD2" w14:textId="03EAA998"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52" w:history="1">
        <w:r w:rsidR="00596156" w:rsidRPr="00483575">
          <w:rPr>
            <w:rStyle w:val="Hipercze"/>
            <w:noProof/>
          </w:rPr>
          <w:t>5.5.</w:t>
        </w:r>
        <w:r w:rsidR="00596156">
          <w:rPr>
            <w:rFonts w:asciiTheme="minorHAnsi" w:eastAsiaTheme="minorEastAsia" w:hAnsiTheme="minorHAnsi"/>
            <w:noProof/>
            <w:sz w:val="22"/>
            <w:lang w:eastAsia="pl-PL"/>
          </w:rPr>
          <w:tab/>
        </w:r>
        <w:r w:rsidR="00596156" w:rsidRPr="00483575">
          <w:rPr>
            <w:rStyle w:val="Hipercze"/>
            <w:noProof/>
          </w:rPr>
          <w:t>Odcinek próbny</w:t>
        </w:r>
        <w:r w:rsidR="00596156">
          <w:rPr>
            <w:noProof/>
            <w:webHidden/>
          </w:rPr>
          <w:tab/>
        </w:r>
        <w:r w:rsidR="00596156">
          <w:rPr>
            <w:noProof/>
            <w:webHidden/>
          </w:rPr>
          <w:fldChar w:fldCharType="begin"/>
        </w:r>
        <w:r w:rsidR="00596156">
          <w:rPr>
            <w:noProof/>
            <w:webHidden/>
          </w:rPr>
          <w:instrText xml:space="preserve"> PAGEREF _Toc64387252 \h </w:instrText>
        </w:r>
        <w:r w:rsidR="00596156">
          <w:rPr>
            <w:noProof/>
            <w:webHidden/>
          </w:rPr>
        </w:r>
        <w:r w:rsidR="00596156">
          <w:rPr>
            <w:noProof/>
            <w:webHidden/>
          </w:rPr>
          <w:fldChar w:fldCharType="separate"/>
        </w:r>
        <w:r w:rsidR="00596156">
          <w:rPr>
            <w:noProof/>
            <w:webHidden/>
          </w:rPr>
          <w:t>13</w:t>
        </w:r>
        <w:r w:rsidR="00596156">
          <w:rPr>
            <w:noProof/>
            <w:webHidden/>
          </w:rPr>
          <w:fldChar w:fldCharType="end"/>
        </w:r>
      </w:hyperlink>
    </w:p>
    <w:p w14:paraId="178FE07C" w14:textId="412523D2"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53" w:history="1">
        <w:r w:rsidR="00596156" w:rsidRPr="00483575">
          <w:rPr>
            <w:rStyle w:val="Hipercze"/>
            <w:noProof/>
          </w:rPr>
          <w:t>5.6.</w:t>
        </w:r>
        <w:r w:rsidR="00596156">
          <w:rPr>
            <w:rFonts w:asciiTheme="minorHAnsi" w:eastAsiaTheme="minorEastAsia" w:hAnsiTheme="minorHAnsi"/>
            <w:noProof/>
            <w:sz w:val="22"/>
            <w:lang w:eastAsia="pl-PL"/>
          </w:rPr>
          <w:tab/>
        </w:r>
        <w:r w:rsidR="00596156" w:rsidRPr="00483575">
          <w:rPr>
            <w:rStyle w:val="Hipercze"/>
            <w:noProof/>
          </w:rPr>
          <w:t>Wykonanie w technologii mieszania na miejscu warstwy ulepszonego podłoża z gruntu stabilizowanego spoiwem hydraulicznym lub wapnem</w:t>
        </w:r>
        <w:r w:rsidR="00596156">
          <w:rPr>
            <w:noProof/>
            <w:webHidden/>
          </w:rPr>
          <w:tab/>
        </w:r>
        <w:r w:rsidR="00596156">
          <w:rPr>
            <w:noProof/>
            <w:webHidden/>
          </w:rPr>
          <w:fldChar w:fldCharType="begin"/>
        </w:r>
        <w:r w:rsidR="00596156">
          <w:rPr>
            <w:noProof/>
            <w:webHidden/>
          </w:rPr>
          <w:instrText xml:space="preserve"> PAGEREF _Toc64387253 \h </w:instrText>
        </w:r>
        <w:r w:rsidR="00596156">
          <w:rPr>
            <w:noProof/>
            <w:webHidden/>
          </w:rPr>
        </w:r>
        <w:r w:rsidR="00596156">
          <w:rPr>
            <w:noProof/>
            <w:webHidden/>
          </w:rPr>
          <w:fldChar w:fldCharType="separate"/>
        </w:r>
        <w:r w:rsidR="00596156">
          <w:rPr>
            <w:noProof/>
            <w:webHidden/>
          </w:rPr>
          <w:t>13</w:t>
        </w:r>
        <w:r w:rsidR="00596156">
          <w:rPr>
            <w:noProof/>
            <w:webHidden/>
          </w:rPr>
          <w:fldChar w:fldCharType="end"/>
        </w:r>
      </w:hyperlink>
    </w:p>
    <w:p w14:paraId="05A3BCAF" w14:textId="5DB3E5BC" w:rsidR="00596156" w:rsidRDefault="00E05FCC">
      <w:pPr>
        <w:pStyle w:val="Spistreci1"/>
        <w:tabs>
          <w:tab w:val="left" w:pos="440"/>
          <w:tab w:val="right" w:leader="dot" w:pos="9062"/>
        </w:tabs>
        <w:rPr>
          <w:rFonts w:asciiTheme="minorHAnsi" w:eastAsiaTheme="minorEastAsia" w:hAnsiTheme="minorHAnsi"/>
          <w:noProof/>
          <w:sz w:val="22"/>
          <w:lang w:eastAsia="pl-PL"/>
        </w:rPr>
      </w:pPr>
      <w:hyperlink w:anchor="_Toc64387254" w:history="1">
        <w:r w:rsidR="00596156" w:rsidRPr="00483575">
          <w:rPr>
            <w:rStyle w:val="Hipercze"/>
            <w:noProof/>
          </w:rPr>
          <w:t>6.</w:t>
        </w:r>
        <w:r w:rsidR="00596156">
          <w:rPr>
            <w:rFonts w:asciiTheme="minorHAnsi" w:eastAsiaTheme="minorEastAsia" w:hAnsiTheme="minorHAnsi"/>
            <w:noProof/>
            <w:sz w:val="22"/>
            <w:lang w:eastAsia="pl-PL"/>
          </w:rPr>
          <w:tab/>
        </w:r>
        <w:r w:rsidR="00596156" w:rsidRPr="00483575">
          <w:rPr>
            <w:rStyle w:val="Hipercze"/>
            <w:noProof/>
          </w:rPr>
          <w:t>KONTROLA JAKOŚCI ROBÓT</w:t>
        </w:r>
        <w:r w:rsidR="00596156">
          <w:rPr>
            <w:noProof/>
            <w:webHidden/>
          </w:rPr>
          <w:tab/>
        </w:r>
        <w:r w:rsidR="00596156">
          <w:rPr>
            <w:noProof/>
            <w:webHidden/>
          </w:rPr>
          <w:fldChar w:fldCharType="begin"/>
        </w:r>
        <w:r w:rsidR="00596156">
          <w:rPr>
            <w:noProof/>
            <w:webHidden/>
          </w:rPr>
          <w:instrText xml:space="preserve"> PAGEREF _Toc64387254 \h </w:instrText>
        </w:r>
        <w:r w:rsidR="00596156">
          <w:rPr>
            <w:noProof/>
            <w:webHidden/>
          </w:rPr>
        </w:r>
        <w:r w:rsidR="00596156">
          <w:rPr>
            <w:noProof/>
            <w:webHidden/>
          </w:rPr>
          <w:fldChar w:fldCharType="separate"/>
        </w:r>
        <w:r w:rsidR="00596156">
          <w:rPr>
            <w:noProof/>
            <w:webHidden/>
          </w:rPr>
          <w:t>14</w:t>
        </w:r>
        <w:r w:rsidR="00596156">
          <w:rPr>
            <w:noProof/>
            <w:webHidden/>
          </w:rPr>
          <w:fldChar w:fldCharType="end"/>
        </w:r>
      </w:hyperlink>
    </w:p>
    <w:p w14:paraId="758A2B8F" w14:textId="7E38A5D2"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55" w:history="1">
        <w:r w:rsidR="00596156" w:rsidRPr="00483575">
          <w:rPr>
            <w:rStyle w:val="Hipercze"/>
            <w:noProof/>
          </w:rPr>
          <w:t>6.1.</w:t>
        </w:r>
        <w:r w:rsidR="00596156">
          <w:rPr>
            <w:rFonts w:asciiTheme="minorHAnsi" w:eastAsiaTheme="minorEastAsia" w:hAnsiTheme="minorHAnsi"/>
            <w:noProof/>
            <w:sz w:val="22"/>
            <w:lang w:eastAsia="pl-PL"/>
          </w:rPr>
          <w:tab/>
        </w:r>
        <w:r w:rsidR="00596156" w:rsidRPr="00483575">
          <w:rPr>
            <w:rStyle w:val="Hipercze"/>
            <w:noProof/>
          </w:rPr>
          <w:t>Ogólne wymagania dotyczące kontroli jakości robót</w:t>
        </w:r>
        <w:r w:rsidR="00596156">
          <w:rPr>
            <w:noProof/>
            <w:webHidden/>
          </w:rPr>
          <w:tab/>
        </w:r>
        <w:r w:rsidR="00596156">
          <w:rPr>
            <w:noProof/>
            <w:webHidden/>
          </w:rPr>
          <w:fldChar w:fldCharType="begin"/>
        </w:r>
        <w:r w:rsidR="00596156">
          <w:rPr>
            <w:noProof/>
            <w:webHidden/>
          </w:rPr>
          <w:instrText xml:space="preserve"> PAGEREF _Toc64387255 \h </w:instrText>
        </w:r>
        <w:r w:rsidR="00596156">
          <w:rPr>
            <w:noProof/>
            <w:webHidden/>
          </w:rPr>
        </w:r>
        <w:r w:rsidR="00596156">
          <w:rPr>
            <w:noProof/>
            <w:webHidden/>
          </w:rPr>
          <w:fldChar w:fldCharType="separate"/>
        </w:r>
        <w:r w:rsidR="00596156">
          <w:rPr>
            <w:noProof/>
            <w:webHidden/>
          </w:rPr>
          <w:t>14</w:t>
        </w:r>
        <w:r w:rsidR="00596156">
          <w:rPr>
            <w:noProof/>
            <w:webHidden/>
          </w:rPr>
          <w:fldChar w:fldCharType="end"/>
        </w:r>
      </w:hyperlink>
    </w:p>
    <w:p w14:paraId="50B610AC" w14:textId="4B9A8B23"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56" w:history="1">
        <w:r w:rsidR="00596156" w:rsidRPr="00483575">
          <w:rPr>
            <w:rStyle w:val="Hipercze"/>
            <w:noProof/>
            <w:spacing w:val="-4"/>
          </w:rPr>
          <w:t>6.2.</w:t>
        </w:r>
        <w:r w:rsidR="00596156">
          <w:rPr>
            <w:rFonts w:asciiTheme="minorHAnsi" w:eastAsiaTheme="minorEastAsia" w:hAnsiTheme="minorHAnsi"/>
            <w:noProof/>
            <w:sz w:val="22"/>
            <w:lang w:eastAsia="pl-PL"/>
          </w:rPr>
          <w:tab/>
        </w:r>
        <w:r w:rsidR="00596156" w:rsidRPr="00483575">
          <w:rPr>
            <w:rStyle w:val="Hipercze"/>
            <w:noProof/>
            <w:spacing w:val="-4"/>
          </w:rPr>
          <w:t>Badania i pomiary Wykonawcy - zgodnie z D-M-00.00.00 „Wymagania ogólne”</w:t>
        </w:r>
        <w:r w:rsidR="00596156">
          <w:rPr>
            <w:noProof/>
            <w:webHidden/>
          </w:rPr>
          <w:tab/>
        </w:r>
        <w:r w:rsidR="00596156">
          <w:rPr>
            <w:noProof/>
            <w:webHidden/>
          </w:rPr>
          <w:fldChar w:fldCharType="begin"/>
        </w:r>
        <w:r w:rsidR="00596156">
          <w:rPr>
            <w:noProof/>
            <w:webHidden/>
          </w:rPr>
          <w:instrText xml:space="preserve"> PAGEREF _Toc64387256 \h </w:instrText>
        </w:r>
        <w:r w:rsidR="00596156">
          <w:rPr>
            <w:noProof/>
            <w:webHidden/>
          </w:rPr>
        </w:r>
        <w:r w:rsidR="00596156">
          <w:rPr>
            <w:noProof/>
            <w:webHidden/>
          </w:rPr>
          <w:fldChar w:fldCharType="separate"/>
        </w:r>
        <w:r w:rsidR="00596156">
          <w:rPr>
            <w:noProof/>
            <w:webHidden/>
          </w:rPr>
          <w:t>15</w:t>
        </w:r>
        <w:r w:rsidR="00596156">
          <w:rPr>
            <w:noProof/>
            <w:webHidden/>
          </w:rPr>
          <w:fldChar w:fldCharType="end"/>
        </w:r>
      </w:hyperlink>
    </w:p>
    <w:p w14:paraId="73AA7CE9" w14:textId="2AA8A4EA"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57" w:history="1">
        <w:r w:rsidR="00596156" w:rsidRPr="00483575">
          <w:rPr>
            <w:rStyle w:val="Hipercze"/>
            <w:noProof/>
          </w:rPr>
          <w:t>6.3.</w:t>
        </w:r>
        <w:r w:rsidR="00596156">
          <w:rPr>
            <w:rFonts w:asciiTheme="minorHAnsi" w:eastAsiaTheme="minorEastAsia" w:hAnsiTheme="minorHAnsi"/>
            <w:noProof/>
            <w:sz w:val="22"/>
            <w:lang w:eastAsia="pl-PL"/>
          </w:rPr>
          <w:tab/>
        </w:r>
        <w:r w:rsidR="00596156" w:rsidRPr="00483575">
          <w:rPr>
            <w:rStyle w:val="Hipercze"/>
            <w:noProof/>
          </w:rPr>
          <w:t>Badania i pomiary kontrolne</w:t>
        </w:r>
        <w:r w:rsidR="00596156" w:rsidRPr="00483575">
          <w:rPr>
            <w:rStyle w:val="Hipercze"/>
            <w:noProof/>
            <w:spacing w:val="-4"/>
          </w:rPr>
          <w:t xml:space="preserve"> - zgodnie z D-M-00.00.00 „Wymagania ogólne”</w:t>
        </w:r>
        <w:r w:rsidR="00596156">
          <w:rPr>
            <w:noProof/>
            <w:webHidden/>
          </w:rPr>
          <w:tab/>
        </w:r>
        <w:r w:rsidR="00596156">
          <w:rPr>
            <w:noProof/>
            <w:webHidden/>
          </w:rPr>
          <w:fldChar w:fldCharType="begin"/>
        </w:r>
        <w:r w:rsidR="00596156">
          <w:rPr>
            <w:noProof/>
            <w:webHidden/>
          </w:rPr>
          <w:instrText xml:space="preserve"> PAGEREF _Toc64387257 \h </w:instrText>
        </w:r>
        <w:r w:rsidR="00596156">
          <w:rPr>
            <w:noProof/>
            <w:webHidden/>
          </w:rPr>
        </w:r>
        <w:r w:rsidR="00596156">
          <w:rPr>
            <w:noProof/>
            <w:webHidden/>
          </w:rPr>
          <w:fldChar w:fldCharType="separate"/>
        </w:r>
        <w:r w:rsidR="00596156">
          <w:rPr>
            <w:noProof/>
            <w:webHidden/>
          </w:rPr>
          <w:t>16</w:t>
        </w:r>
        <w:r w:rsidR="00596156">
          <w:rPr>
            <w:noProof/>
            <w:webHidden/>
          </w:rPr>
          <w:fldChar w:fldCharType="end"/>
        </w:r>
      </w:hyperlink>
    </w:p>
    <w:p w14:paraId="6E86DC18" w14:textId="6AFAEAD7"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60" w:history="1">
        <w:r w:rsidR="00596156" w:rsidRPr="00483575">
          <w:rPr>
            <w:rStyle w:val="Hipercze"/>
            <w:noProof/>
          </w:rPr>
          <w:t>6.4.</w:t>
        </w:r>
        <w:r w:rsidR="00596156">
          <w:rPr>
            <w:rFonts w:asciiTheme="minorHAnsi" w:eastAsiaTheme="minorEastAsia" w:hAnsiTheme="minorHAnsi"/>
            <w:noProof/>
            <w:sz w:val="22"/>
            <w:lang w:eastAsia="pl-PL"/>
          </w:rPr>
          <w:tab/>
        </w:r>
        <w:r w:rsidR="00596156" w:rsidRPr="00483575">
          <w:rPr>
            <w:rStyle w:val="Hipercze"/>
            <w:noProof/>
          </w:rPr>
          <w:t>Badania i pomiary kontrolne dodatkowe</w:t>
        </w:r>
        <w:r w:rsidR="00596156" w:rsidRPr="00483575">
          <w:rPr>
            <w:rStyle w:val="Hipercze"/>
            <w:noProof/>
            <w:spacing w:val="-4"/>
          </w:rPr>
          <w:t xml:space="preserve"> - zgodnie z D-M-00.00.00 „Wymagania ogólne”</w:t>
        </w:r>
        <w:r w:rsidR="00596156">
          <w:rPr>
            <w:noProof/>
            <w:webHidden/>
          </w:rPr>
          <w:tab/>
        </w:r>
        <w:r w:rsidR="00596156">
          <w:rPr>
            <w:noProof/>
            <w:webHidden/>
          </w:rPr>
          <w:fldChar w:fldCharType="begin"/>
        </w:r>
        <w:r w:rsidR="00596156">
          <w:rPr>
            <w:noProof/>
            <w:webHidden/>
          </w:rPr>
          <w:instrText xml:space="preserve"> PAGEREF _Toc64387260 \h </w:instrText>
        </w:r>
        <w:r w:rsidR="00596156">
          <w:rPr>
            <w:noProof/>
            <w:webHidden/>
          </w:rPr>
        </w:r>
        <w:r w:rsidR="00596156">
          <w:rPr>
            <w:noProof/>
            <w:webHidden/>
          </w:rPr>
          <w:fldChar w:fldCharType="separate"/>
        </w:r>
        <w:r w:rsidR="00596156">
          <w:rPr>
            <w:noProof/>
            <w:webHidden/>
          </w:rPr>
          <w:t>16</w:t>
        </w:r>
        <w:r w:rsidR="00596156">
          <w:rPr>
            <w:noProof/>
            <w:webHidden/>
          </w:rPr>
          <w:fldChar w:fldCharType="end"/>
        </w:r>
      </w:hyperlink>
    </w:p>
    <w:p w14:paraId="46B682D3" w14:textId="16071CA7"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63" w:history="1">
        <w:r w:rsidR="00596156" w:rsidRPr="00483575">
          <w:rPr>
            <w:rStyle w:val="Hipercze"/>
            <w:noProof/>
          </w:rPr>
          <w:t>6.5.</w:t>
        </w:r>
        <w:r w:rsidR="00596156">
          <w:rPr>
            <w:rFonts w:asciiTheme="minorHAnsi" w:eastAsiaTheme="minorEastAsia" w:hAnsiTheme="minorHAnsi"/>
            <w:noProof/>
            <w:sz w:val="22"/>
            <w:lang w:eastAsia="pl-PL"/>
          </w:rPr>
          <w:tab/>
        </w:r>
        <w:r w:rsidR="00596156" w:rsidRPr="00483575">
          <w:rPr>
            <w:rStyle w:val="Hipercze"/>
            <w:noProof/>
          </w:rPr>
          <w:t>Badania i pomiary arbitrażowe</w:t>
        </w:r>
        <w:r w:rsidR="00596156" w:rsidRPr="00483575">
          <w:rPr>
            <w:rStyle w:val="Hipercze"/>
            <w:noProof/>
            <w:spacing w:val="-4"/>
          </w:rPr>
          <w:t xml:space="preserve"> - zgodnie z D-M-00.00.00 „Wymagania ogólne”</w:t>
        </w:r>
        <w:r w:rsidR="00596156">
          <w:rPr>
            <w:noProof/>
            <w:webHidden/>
          </w:rPr>
          <w:tab/>
        </w:r>
        <w:r w:rsidR="00596156">
          <w:rPr>
            <w:noProof/>
            <w:webHidden/>
          </w:rPr>
          <w:fldChar w:fldCharType="begin"/>
        </w:r>
        <w:r w:rsidR="00596156">
          <w:rPr>
            <w:noProof/>
            <w:webHidden/>
          </w:rPr>
          <w:instrText xml:space="preserve"> PAGEREF _Toc64387263 \h </w:instrText>
        </w:r>
        <w:r w:rsidR="00596156">
          <w:rPr>
            <w:noProof/>
            <w:webHidden/>
          </w:rPr>
        </w:r>
        <w:r w:rsidR="00596156">
          <w:rPr>
            <w:noProof/>
            <w:webHidden/>
          </w:rPr>
          <w:fldChar w:fldCharType="separate"/>
        </w:r>
        <w:r w:rsidR="00596156">
          <w:rPr>
            <w:noProof/>
            <w:webHidden/>
          </w:rPr>
          <w:t>16</w:t>
        </w:r>
        <w:r w:rsidR="00596156">
          <w:rPr>
            <w:noProof/>
            <w:webHidden/>
          </w:rPr>
          <w:fldChar w:fldCharType="end"/>
        </w:r>
      </w:hyperlink>
    </w:p>
    <w:p w14:paraId="62C5A71A" w14:textId="4FB7BFF1"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67" w:history="1">
        <w:r w:rsidR="00596156" w:rsidRPr="00483575">
          <w:rPr>
            <w:rStyle w:val="Hipercze"/>
            <w:noProof/>
          </w:rPr>
          <w:t>6.6.</w:t>
        </w:r>
        <w:r w:rsidR="00596156">
          <w:rPr>
            <w:rFonts w:asciiTheme="minorHAnsi" w:eastAsiaTheme="minorEastAsia" w:hAnsiTheme="minorHAnsi"/>
            <w:noProof/>
            <w:sz w:val="22"/>
            <w:lang w:eastAsia="pl-PL"/>
          </w:rPr>
          <w:tab/>
        </w:r>
        <w:r w:rsidR="00596156" w:rsidRPr="00483575">
          <w:rPr>
            <w:rStyle w:val="Hipercze"/>
            <w:noProof/>
          </w:rPr>
          <w:t>Badania i pomiary przed przystąpieniem do robót</w:t>
        </w:r>
        <w:r w:rsidR="00596156" w:rsidRPr="00483575">
          <w:rPr>
            <w:rStyle w:val="Hipercze"/>
            <w:noProof/>
            <w:spacing w:val="-4"/>
          </w:rPr>
          <w:t xml:space="preserve"> - zgodnie z D-M-00.00.00 „Wymagania ogólne”</w:t>
        </w:r>
        <w:r w:rsidR="00596156">
          <w:rPr>
            <w:noProof/>
            <w:webHidden/>
          </w:rPr>
          <w:tab/>
        </w:r>
        <w:r w:rsidR="00596156">
          <w:rPr>
            <w:noProof/>
            <w:webHidden/>
          </w:rPr>
          <w:fldChar w:fldCharType="begin"/>
        </w:r>
        <w:r w:rsidR="00596156">
          <w:rPr>
            <w:noProof/>
            <w:webHidden/>
          </w:rPr>
          <w:instrText xml:space="preserve"> PAGEREF _Toc64387267 \h </w:instrText>
        </w:r>
        <w:r w:rsidR="00596156">
          <w:rPr>
            <w:noProof/>
            <w:webHidden/>
          </w:rPr>
        </w:r>
        <w:r w:rsidR="00596156">
          <w:rPr>
            <w:noProof/>
            <w:webHidden/>
          </w:rPr>
          <w:fldChar w:fldCharType="separate"/>
        </w:r>
        <w:r w:rsidR="00596156">
          <w:rPr>
            <w:noProof/>
            <w:webHidden/>
          </w:rPr>
          <w:t>16</w:t>
        </w:r>
        <w:r w:rsidR="00596156">
          <w:rPr>
            <w:noProof/>
            <w:webHidden/>
          </w:rPr>
          <w:fldChar w:fldCharType="end"/>
        </w:r>
      </w:hyperlink>
    </w:p>
    <w:p w14:paraId="53A8711A" w14:textId="5BBDF9A7"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68" w:history="1">
        <w:r w:rsidR="00596156" w:rsidRPr="00483575">
          <w:rPr>
            <w:rStyle w:val="Hipercze"/>
            <w:noProof/>
          </w:rPr>
          <w:t>6.7.</w:t>
        </w:r>
        <w:r w:rsidR="00596156">
          <w:rPr>
            <w:rFonts w:asciiTheme="minorHAnsi" w:eastAsiaTheme="minorEastAsia" w:hAnsiTheme="minorHAnsi"/>
            <w:noProof/>
            <w:sz w:val="22"/>
            <w:lang w:eastAsia="pl-PL"/>
          </w:rPr>
          <w:tab/>
        </w:r>
        <w:r w:rsidR="00596156" w:rsidRPr="00483575">
          <w:rPr>
            <w:rStyle w:val="Hipercze"/>
            <w:noProof/>
          </w:rPr>
          <w:t>Badania w czasie robót</w:t>
        </w:r>
        <w:r w:rsidR="00596156">
          <w:rPr>
            <w:noProof/>
            <w:webHidden/>
          </w:rPr>
          <w:tab/>
        </w:r>
        <w:r w:rsidR="00596156">
          <w:rPr>
            <w:noProof/>
            <w:webHidden/>
          </w:rPr>
          <w:fldChar w:fldCharType="begin"/>
        </w:r>
        <w:r w:rsidR="00596156">
          <w:rPr>
            <w:noProof/>
            <w:webHidden/>
          </w:rPr>
          <w:instrText xml:space="preserve"> PAGEREF _Toc64387268 \h </w:instrText>
        </w:r>
        <w:r w:rsidR="00596156">
          <w:rPr>
            <w:noProof/>
            <w:webHidden/>
          </w:rPr>
        </w:r>
        <w:r w:rsidR="00596156">
          <w:rPr>
            <w:noProof/>
            <w:webHidden/>
          </w:rPr>
          <w:fldChar w:fldCharType="separate"/>
        </w:r>
        <w:r w:rsidR="00596156">
          <w:rPr>
            <w:noProof/>
            <w:webHidden/>
          </w:rPr>
          <w:t>17</w:t>
        </w:r>
        <w:r w:rsidR="00596156">
          <w:rPr>
            <w:noProof/>
            <w:webHidden/>
          </w:rPr>
          <w:fldChar w:fldCharType="end"/>
        </w:r>
      </w:hyperlink>
    </w:p>
    <w:p w14:paraId="0007D86D" w14:textId="3F314333"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69" w:history="1">
        <w:r w:rsidR="00596156" w:rsidRPr="00483575">
          <w:rPr>
            <w:rStyle w:val="Hipercze"/>
            <w:noProof/>
          </w:rPr>
          <w:t>6.8.</w:t>
        </w:r>
        <w:r w:rsidR="00596156">
          <w:rPr>
            <w:rFonts w:asciiTheme="minorHAnsi" w:eastAsiaTheme="minorEastAsia" w:hAnsiTheme="minorHAnsi"/>
            <w:noProof/>
            <w:sz w:val="22"/>
            <w:lang w:eastAsia="pl-PL"/>
          </w:rPr>
          <w:tab/>
        </w:r>
        <w:r w:rsidR="00596156" w:rsidRPr="00483575">
          <w:rPr>
            <w:rStyle w:val="Hipercze"/>
            <w:noProof/>
          </w:rPr>
          <w:t>Zasady postępowania z odcinkami wadliwie wykonanymi ulepszonego podłoża z gruntu stabilizowanego spoiwem hydraulicznym lub wapnem</w:t>
        </w:r>
        <w:r w:rsidR="00596156">
          <w:rPr>
            <w:noProof/>
            <w:webHidden/>
          </w:rPr>
          <w:tab/>
        </w:r>
        <w:r w:rsidR="00596156">
          <w:rPr>
            <w:noProof/>
            <w:webHidden/>
          </w:rPr>
          <w:fldChar w:fldCharType="begin"/>
        </w:r>
        <w:r w:rsidR="00596156">
          <w:rPr>
            <w:noProof/>
            <w:webHidden/>
          </w:rPr>
          <w:instrText xml:space="preserve"> PAGEREF _Toc64387269 \h </w:instrText>
        </w:r>
        <w:r w:rsidR="00596156">
          <w:rPr>
            <w:noProof/>
            <w:webHidden/>
          </w:rPr>
        </w:r>
        <w:r w:rsidR="00596156">
          <w:rPr>
            <w:noProof/>
            <w:webHidden/>
          </w:rPr>
          <w:fldChar w:fldCharType="separate"/>
        </w:r>
        <w:r w:rsidR="00596156">
          <w:rPr>
            <w:noProof/>
            <w:webHidden/>
          </w:rPr>
          <w:t>18</w:t>
        </w:r>
        <w:r w:rsidR="00596156">
          <w:rPr>
            <w:noProof/>
            <w:webHidden/>
          </w:rPr>
          <w:fldChar w:fldCharType="end"/>
        </w:r>
      </w:hyperlink>
    </w:p>
    <w:p w14:paraId="4806893E" w14:textId="5624F17F" w:rsidR="00596156" w:rsidRDefault="00E05FCC">
      <w:pPr>
        <w:pStyle w:val="Spistreci1"/>
        <w:tabs>
          <w:tab w:val="left" w:pos="440"/>
          <w:tab w:val="right" w:leader="dot" w:pos="9062"/>
        </w:tabs>
        <w:rPr>
          <w:rFonts w:asciiTheme="minorHAnsi" w:eastAsiaTheme="minorEastAsia" w:hAnsiTheme="minorHAnsi"/>
          <w:noProof/>
          <w:sz w:val="22"/>
          <w:lang w:eastAsia="pl-PL"/>
        </w:rPr>
      </w:pPr>
      <w:hyperlink w:anchor="_Toc64387270" w:history="1">
        <w:r w:rsidR="00596156" w:rsidRPr="00483575">
          <w:rPr>
            <w:rStyle w:val="Hipercze"/>
            <w:noProof/>
          </w:rPr>
          <w:t>7.</w:t>
        </w:r>
        <w:r w:rsidR="00596156">
          <w:rPr>
            <w:rFonts w:asciiTheme="minorHAnsi" w:eastAsiaTheme="minorEastAsia" w:hAnsiTheme="minorHAnsi"/>
            <w:noProof/>
            <w:sz w:val="22"/>
            <w:lang w:eastAsia="pl-PL"/>
          </w:rPr>
          <w:tab/>
        </w:r>
        <w:r w:rsidR="00596156" w:rsidRPr="00483575">
          <w:rPr>
            <w:rStyle w:val="Hipercze"/>
            <w:noProof/>
          </w:rPr>
          <w:t>OBMIAR ROBÓT</w:t>
        </w:r>
        <w:r w:rsidR="00596156">
          <w:rPr>
            <w:noProof/>
            <w:webHidden/>
          </w:rPr>
          <w:tab/>
        </w:r>
        <w:r w:rsidR="00596156">
          <w:rPr>
            <w:noProof/>
            <w:webHidden/>
          </w:rPr>
          <w:fldChar w:fldCharType="begin"/>
        </w:r>
        <w:r w:rsidR="00596156">
          <w:rPr>
            <w:noProof/>
            <w:webHidden/>
          </w:rPr>
          <w:instrText xml:space="preserve"> PAGEREF _Toc64387270 \h </w:instrText>
        </w:r>
        <w:r w:rsidR="00596156">
          <w:rPr>
            <w:noProof/>
            <w:webHidden/>
          </w:rPr>
        </w:r>
        <w:r w:rsidR="00596156">
          <w:rPr>
            <w:noProof/>
            <w:webHidden/>
          </w:rPr>
          <w:fldChar w:fldCharType="separate"/>
        </w:r>
        <w:r w:rsidR="00596156">
          <w:rPr>
            <w:noProof/>
            <w:webHidden/>
          </w:rPr>
          <w:t>18</w:t>
        </w:r>
        <w:r w:rsidR="00596156">
          <w:rPr>
            <w:noProof/>
            <w:webHidden/>
          </w:rPr>
          <w:fldChar w:fldCharType="end"/>
        </w:r>
      </w:hyperlink>
    </w:p>
    <w:p w14:paraId="3DCBD97B" w14:textId="6E3C7C52"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71" w:history="1">
        <w:r w:rsidR="00596156" w:rsidRPr="00483575">
          <w:rPr>
            <w:rStyle w:val="Hipercze"/>
            <w:noProof/>
          </w:rPr>
          <w:t>7.1.</w:t>
        </w:r>
        <w:r w:rsidR="00596156">
          <w:rPr>
            <w:rFonts w:asciiTheme="minorHAnsi" w:eastAsiaTheme="minorEastAsia" w:hAnsiTheme="minorHAnsi"/>
            <w:noProof/>
            <w:sz w:val="22"/>
            <w:lang w:eastAsia="pl-PL"/>
          </w:rPr>
          <w:tab/>
        </w:r>
        <w:r w:rsidR="00596156" w:rsidRPr="00483575">
          <w:rPr>
            <w:rStyle w:val="Hipercze"/>
            <w:noProof/>
          </w:rPr>
          <w:t>Ogólne zasady obmiaru robót</w:t>
        </w:r>
        <w:r w:rsidR="00596156">
          <w:rPr>
            <w:noProof/>
            <w:webHidden/>
          </w:rPr>
          <w:tab/>
        </w:r>
        <w:r w:rsidR="00596156">
          <w:rPr>
            <w:noProof/>
            <w:webHidden/>
          </w:rPr>
          <w:fldChar w:fldCharType="begin"/>
        </w:r>
        <w:r w:rsidR="00596156">
          <w:rPr>
            <w:noProof/>
            <w:webHidden/>
          </w:rPr>
          <w:instrText xml:space="preserve"> PAGEREF _Toc64387271 \h </w:instrText>
        </w:r>
        <w:r w:rsidR="00596156">
          <w:rPr>
            <w:noProof/>
            <w:webHidden/>
          </w:rPr>
        </w:r>
        <w:r w:rsidR="00596156">
          <w:rPr>
            <w:noProof/>
            <w:webHidden/>
          </w:rPr>
          <w:fldChar w:fldCharType="separate"/>
        </w:r>
        <w:r w:rsidR="00596156">
          <w:rPr>
            <w:noProof/>
            <w:webHidden/>
          </w:rPr>
          <w:t>18</w:t>
        </w:r>
        <w:r w:rsidR="00596156">
          <w:rPr>
            <w:noProof/>
            <w:webHidden/>
          </w:rPr>
          <w:fldChar w:fldCharType="end"/>
        </w:r>
      </w:hyperlink>
    </w:p>
    <w:p w14:paraId="50630F83" w14:textId="7AFAA4C1"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72" w:history="1">
        <w:r w:rsidR="00596156" w:rsidRPr="00483575">
          <w:rPr>
            <w:rStyle w:val="Hipercze"/>
            <w:noProof/>
          </w:rPr>
          <w:t>7.2.</w:t>
        </w:r>
        <w:r w:rsidR="00596156">
          <w:rPr>
            <w:rFonts w:asciiTheme="minorHAnsi" w:eastAsiaTheme="minorEastAsia" w:hAnsiTheme="minorHAnsi"/>
            <w:noProof/>
            <w:sz w:val="22"/>
            <w:lang w:eastAsia="pl-PL"/>
          </w:rPr>
          <w:tab/>
        </w:r>
        <w:r w:rsidR="00596156" w:rsidRPr="00483575">
          <w:rPr>
            <w:rStyle w:val="Hipercze"/>
            <w:noProof/>
          </w:rPr>
          <w:t>Jednostka obmiarowa</w:t>
        </w:r>
        <w:r w:rsidR="00596156">
          <w:rPr>
            <w:noProof/>
            <w:webHidden/>
          </w:rPr>
          <w:tab/>
        </w:r>
        <w:r w:rsidR="00596156">
          <w:rPr>
            <w:noProof/>
            <w:webHidden/>
          </w:rPr>
          <w:fldChar w:fldCharType="begin"/>
        </w:r>
        <w:r w:rsidR="00596156">
          <w:rPr>
            <w:noProof/>
            <w:webHidden/>
          </w:rPr>
          <w:instrText xml:space="preserve"> PAGEREF _Toc64387272 \h </w:instrText>
        </w:r>
        <w:r w:rsidR="00596156">
          <w:rPr>
            <w:noProof/>
            <w:webHidden/>
          </w:rPr>
        </w:r>
        <w:r w:rsidR="00596156">
          <w:rPr>
            <w:noProof/>
            <w:webHidden/>
          </w:rPr>
          <w:fldChar w:fldCharType="separate"/>
        </w:r>
        <w:r w:rsidR="00596156">
          <w:rPr>
            <w:noProof/>
            <w:webHidden/>
          </w:rPr>
          <w:t>18</w:t>
        </w:r>
        <w:r w:rsidR="00596156">
          <w:rPr>
            <w:noProof/>
            <w:webHidden/>
          </w:rPr>
          <w:fldChar w:fldCharType="end"/>
        </w:r>
      </w:hyperlink>
    </w:p>
    <w:p w14:paraId="0356E78A" w14:textId="34CDA33A" w:rsidR="00596156" w:rsidRDefault="00E05FCC">
      <w:pPr>
        <w:pStyle w:val="Spistreci1"/>
        <w:tabs>
          <w:tab w:val="left" w:pos="440"/>
          <w:tab w:val="right" w:leader="dot" w:pos="9062"/>
        </w:tabs>
        <w:rPr>
          <w:rFonts w:asciiTheme="minorHAnsi" w:eastAsiaTheme="minorEastAsia" w:hAnsiTheme="minorHAnsi"/>
          <w:noProof/>
          <w:sz w:val="22"/>
          <w:lang w:eastAsia="pl-PL"/>
        </w:rPr>
      </w:pPr>
      <w:hyperlink w:anchor="_Toc64387273" w:history="1">
        <w:r w:rsidR="00596156" w:rsidRPr="00483575">
          <w:rPr>
            <w:rStyle w:val="Hipercze"/>
            <w:noProof/>
          </w:rPr>
          <w:t>8.</w:t>
        </w:r>
        <w:r w:rsidR="00596156">
          <w:rPr>
            <w:rFonts w:asciiTheme="minorHAnsi" w:eastAsiaTheme="minorEastAsia" w:hAnsiTheme="minorHAnsi"/>
            <w:noProof/>
            <w:sz w:val="22"/>
            <w:lang w:eastAsia="pl-PL"/>
          </w:rPr>
          <w:tab/>
        </w:r>
        <w:r w:rsidR="00596156" w:rsidRPr="00483575">
          <w:rPr>
            <w:rStyle w:val="Hipercze"/>
            <w:noProof/>
          </w:rPr>
          <w:t>ODBIÓR ROBÓT</w:t>
        </w:r>
        <w:r w:rsidR="00596156">
          <w:rPr>
            <w:noProof/>
            <w:webHidden/>
          </w:rPr>
          <w:tab/>
        </w:r>
        <w:r w:rsidR="00596156">
          <w:rPr>
            <w:noProof/>
            <w:webHidden/>
          </w:rPr>
          <w:fldChar w:fldCharType="begin"/>
        </w:r>
        <w:r w:rsidR="00596156">
          <w:rPr>
            <w:noProof/>
            <w:webHidden/>
          </w:rPr>
          <w:instrText xml:space="preserve"> PAGEREF _Toc64387273 \h </w:instrText>
        </w:r>
        <w:r w:rsidR="00596156">
          <w:rPr>
            <w:noProof/>
            <w:webHidden/>
          </w:rPr>
        </w:r>
        <w:r w:rsidR="00596156">
          <w:rPr>
            <w:noProof/>
            <w:webHidden/>
          </w:rPr>
          <w:fldChar w:fldCharType="separate"/>
        </w:r>
        <w:r w:rsidR="00596156">
          <w:rPr>
            <w:noProof/>
            <w:webHidden/>
          </w:rPr>
          <w:t>18</w:t>
        </w:r>
        <w:r w:rsidR="00596156">
          <w:rPr>
            <w:noProof/>
            <w:webHidden/>
          </w:rPr>
          <w:fldChar w:fldCharType="end"/>
        </w:r>
      </w:hyperlink>
    </w:p>
    <w:p w14:paraId="37FD4F88" w14:textId="3E90C234"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74" w:history="1">
        <w:r w:rsidR="00596156" w:rsidRPr="00483575">
          <w:rPr>
            <w:rStyle w:val="Hipercze"/>
            <w:noProof/>
          </w:rPr>
          <w:t>8.1.</w:t>
        </w:r>
        <w:r w:rsidR="00596156">
          <w:rPr>
            <w:rFonts w:asciiTheme="minorHAnsi" w:eastAsiaTheme="minorEastAsia" w:hAnsiTheme="minorHAnsi"/>
            <w:noProof/>
            <w:sz w:val="22"/>
            <w:lang w:eastAsia="pl-PL"/>
          </w:rPr>
          <w:tab/>
        </w:r>
        <w:r w:rsidR="00596156" w:rsidRPr="00483575">
          <w:rPr>
            <w:rStyle w:val="Hipercze"/>
            <w:noProof/>
          </w:rPr>
          <w:t>Ogólne zasady odbioru robót</w:t>
        </w:r>
        <w:r w:rsidR="00596156">
          <w:rPr>
            <w:noProof/>
            <w:webHidden/>
          </w:rPr>
          <w:tab/>
        </w:r>
        <w:r w:rsidR="00596156">
          <w:rPr>
            <w:noProof/>
            <w:webHidden/>
          </w:rPr>
          <w:fldChar w:fldCharType="begin"/>
        </w:r>
        <w:r w:rsidR="00596156">
          <w:rPr>
            <w:noProof/>
            <w:webHidden/>
          </w:rPr>
          <w:instrText xml:space="preserve"> PAGEREF _Toc64387274 \h </w:instrText>
        </w:r>
        <w:r w:rsidR="00596156">
          <w:rPr>
            <w:noProof/>
            <w:webHidden/>
          </w:rPr>
        </w:r>
        <w:r w:rsidR="00596156">
          <w:rPr>
            <w:noProof/>
            <w:webHidden/>
          </w:rPr>
          <w:fldChar w:fldCharType="separate"/>
        </w:r>
        <w:r w:rsidR="00596156">
          <w:rPr>
            <w:noProof/>
            <w:webHidden/>
          </w:rPr>
          <w:t>18</w:t>
        </w:r>
        <w:r w:rsidR="00596156">
          <w:rPr>
            <w:noProof/>
            <w:webHidden/>
          </w:rPr>
          <w:fldChar w:fldCharType="end"/>
        </w:r>
      </w:hyperlink>
    </w:p>
    <w:p w14:paraId="0BE0E94E" w14:textId="0E0F2451"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75" w:history="1">
        <w:r w:rsidR="00596156" w:rsidRPr="00483575">
          <w:rPr>
            <w:rStyle w:val="Hipercze"/>
            <w:noProof/>
          </w:rPr>
          <w:t>8.2.</w:t>
        </w:r>
        <w:r w:rsidR="00596156">
          <w:rPr>
            <w:rFonts w:asciiTheme="minorHAnsi" w:eastAsiaTheme="minorEastAsia" w:hAnsiTheme="minorHAnsi"/>
            <w:noProof/>
            <w:sz w:val="22"/>
            <w:lang w:eastAsia="pl-PL"/>
          </w:rPr>
          <w:tab/>
        </w:r>
        <w:r w:rsidR="00596156" w:rsidRPr="00483575">
          <w:rPr>
            <w:rStyle w:val="Hipercze"/>
            <w:noProof/>
          </w:rPr>
          <w:t>Zasady postępowania z wadliwie wykonanymi robotami</w:t>
        </w:r>
        <w:r w:rsidR="00596156">
          <w:rPr>
            <w:noProof/>
            <w:webHidden/>
          </w:rPr>
          <w:tab/>
        </w:r>
        <w:r w:rsidR="00596156">
          <w:rPr>
            <w:noProof/>
            <w:webHidden/>
          </w:rPr>
          <w:fldChar w:fldCharType="begin"/>
        </w:r>
        <w:r w:rsidR="00596156">
          <w:rPr>
            <w:noProof/>
            <w:webHidden/>
          </w:rPr>
          <w:instrText xml:space="preserve"> PAGEREF _Toc64387275 \h </w:instrText>
        </w:r>
        <w:r w:rsidR="00596156">
          <w:rPr>
            <w:noProof/>
            <w:webHidden/>
          </w:rPr>
        </w:r>
        <w:r w:rsidR="00596156">
          <w:rPr>
            <w:noProof/>
            <w:webHidden/>
          </w:rPr>
          <w:fldChar w:fldCharType="separate"/>
        </w:r>
        <w:r w:rsidR="00596156">
          <w:rPr>
            <w:noProof/>
            <w:webHidden/>
          </w:rPr>
          <w:t>19</w:t>
        </w:r>
        <w:r w:rsidR="00596156">
          <w:rPr>
            <w:noProof/>
            <w:webHidden/>
          </w:rPr>
          <w:fldChar w:fldCharType="end"/>
        </w:r>
      </w:hyperlink>
    </w:p>
    <w:p w14:paraId="4E630118" w14:textId="26494B4B" w:rsidR="00596156" w:rsidRDefault="00E05FCC">
      <w:pPr>
        <w:pStyle w:val="Spistreci1"/>
        <w:tabs>
          <w:tab w:val="left" w:pos="440"/>
          <w:tab w:val="right" w:leader="dot" w:pos="9062"/>
        </w:tabs>
        <w:rPr>
          <w:rFonts w:asciiTheme="minorHAnsi" w:eastAsiaTheme="minorEastAsia" w:hAnsiTheme="minorHAnsi"/>
          <w:noProof/>
          <w:sz w:val="22"/>
          <w:lang w:eastAsia="pl-PL"/>
        </w:rPr>
      </w:pPr>
      <w:hyperlink w:anchor="_Toc64387276" w:history="1">
        <w:r w:rsidR="00596156" w:rsidRPr="00483575">
          <w:rPr>
            <w:rStyle w:val="Hipercze"/>
            <w:noProof/>
          </w:rPr>
          <w:t>9.</w:t>
        </w:r>
        <w:r w:rsidR="00596156">
          <w:rPr>
            <w:rFonts w:asciiTheme="minorHAnsi" w:eastAsiaTheme="minorEastAsia" w:hAnsiTheme="minorHAnsi"/>
            <w:noProof/>
            <w:sz w:val="22"/>
            <w:lang w:eastAsia="pl-PL"/>
          </w:rPr>
          <w:tab/>
        </w:r>
        <w:r w:rsidR="00596156" w:rsidRPr="00483575">
          <w:rPr>
            <w:rStyle w:val="Hipercze"/>
            <w:noProof/>
          </w:rPr>
          <w:t>PODSTAWA PŁATNOŚCI</w:t>
        </w:r>
        <w:r w:rsidR="00596156">
          <w:rPr>
            <w:noProof/>
            <w:webHidden/>
          </w:rPr>
          <w:tab/>
        </w:r>
        <w:r w:rsidR="00596156">
          <w:rPr>
            <w:noProof/>
            <w:webHidden/>
          </w:rPr>
          <w:fldChar w:fldCharType="begin"/>
        </w:r>
        <w:r w:rsidR="00596156">
          <w:rPr>
            <w:noProof/>
            <w:webHidden/>
          </w:rPr>
          <w:instrText xml:space="preserve"> PAGEREF _Toc64387276 \h </w:instrText>
        </w:r>
        <w:r w:rsidR="00596156">
          <w:rPr>
            <w:noProof/>
            <w:webHidden/>
          </w:rPr>
        </w:r>
        <w:r w:rsidR="00596156">
          <w:rPr>
            <w:noProof/>
            <w:webHidden/>
          </w:rPr>
          <w:fldChar w:fldCharType="separate"/>
        </w:r>
        <w:r w:rsidR="00596156">
          <w:rPr>
            <w:noProof/>
            <w:webHidden/>
          </w:rPr>
          <w:t>19</w:t>
        </w:r>
        <w:r w:rsidR="00596156">
          <w:rPr>
            <w:noProof/>
            <w:webHidden/>
          </w:rPr>
          <w:fldChar w:fldCharType="end"/>
        </w:r>
      </w:hyperlink>
    </w:p>
    <w:p w14:paraId="472DD28E" w14:textId="76EB29E1"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77" w:history="1">
        <w:r w:rsidR="00596156" w:rsidRPr="00483575">
          <w:rPr>
            <w:rStyle w:val="Hipercze"/>
            <w:noProof/>
          </w:rPr>
          <w:t>9.1.</w:t>
        </w:r>
        <w:r w:rsidR="00596156">
          <w:rPr>
            <w:rFonts w:asciiTheme="minorHAnsi" w:eastAsiaTheme="minorEastAsia" w:hAnsiTheme="minorHAnsi"/>
            <w:noProof/>
            <w:sz w:val="22"/>
            <w:lang w:eastAsia="pl-PL"/>
          </w:rPr>
          <w:tab/>
        </w:r>
        <w:r w:rsidR="00596156" w:rsidRPr="00483575">
          <w:rPr>
            <w:rStyle w:val="Hipercze"/>
            <w:noProof/>
          </w:rPr>
          <w:t>Ogólne ustalenia dotyczące podstawy płatności</w:t>
        </w:r>
        <w:r w:rsidR="00596156">
          <w:rPr>
            <w:noProof/>
            <w:webHidden/>
          </w:rPr>
          <w:tab/>
        </w:r>
        <w:r w:rsidR="00596156">
          <w:rPr>
            <w:noProof/>
            <w:webHidden/>
          </w:rPr>
          <w:fldChar w:fldCharType="begin"/>
        </w:r>
        <w:r w:rsidR="00596156">
          <w:rPr>
            <w:noProof/>
            <w:webHidden/>
          </w:rPr>
          <w:instrText xml:space="preserve"> PAGEREF _Toc64387277 \h </w:instrText>
        </w:r>
        <w:r w:rsidR="00596156">
          <w:rPr>
            <w:noProof/>
            <w:webHidden/>
          </w:rPr>
        </w:r>
        <w:r w:rsidR="00596156">
          <w:rPr>
            <w:noProof/>
            <w:webHidden/>
          </w:rPr>
          <w:fldChar w:fldCharType="separate"/>
        </w:r>
        <w:r w:rsidR="00596156">
          <w:rPr>
            <w:noProof/>
            <w:webHidden/>
          </w:rPr>
          <w:t>19</w:t>
        </w:r>
        <w:r w:rsidR="00596156">
          <w:rPr>
            <w:noProof/>
            <w:webHidden/>
          </w:rPr>
          <w:fldChar w:fldCharType="end"/>
        </w:r>
      </w:hyperlink>
    </w:p>
    <w:p w14:paraId="43F36D73" w14:textId="15D0E3C5"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78" w:history="1">
        <w:r w:rsidR="00596156" w:rsidRPr="00483575">
          <w:rPr>
            <w:rStyle w:val="Hipercze"/>
            <w:noProof/>
          </w:rPr>
          <w:t>9.2.</w:t>
        </w:r>
        <w:r w:rsidR="00596156">
          <w:rPr>
            <w:rFonts w:asciiTheme="minorHAnsi" w:eastAsiaTheme="minorEastAsia" w:hAnsiTheme="minorHAnsi"/>
            <w:noProof/>
            <w:sz w:val="22"/>
            <w:lang w:eastAsia="pl-PL"/>
          </w:rPr>
          <w:tab/>
        </w:r>
        <w:r w:rsidR="00596156" w:rsidRPr="00483575">
          <w:rPr>
            <w:rStyle w:val="Hipercze"/>
            <w:noProof/>
          </w:rPr>
          <w:t>Cena jednostki obmiarowej</w:t>
        </w:r>
        <w:r w:rsidR="00596156">
          <w:rPr>
            <w:noProof/>
            <w:webHidden/>
          </w:rPr>
          <w:tab/>
        </w:r>
        <w:r w:rsidR="00596156">
          <w:rPr>
            <w:noProof/>
            <w:webHidden/>
          </w:rPr>
          <w:fldChar w:fldCharType="begin"/>
        </w:r>
        <w:r w:rsidR="00596156">
          <w:rPr>
            <w:noProof/>
            <w:webHidden/>
          </w:rPr>
          <w:instrText xml:space="preserve"> PAGEREF _Toc64387278 \h </w:instrText>
        </w:r>
        <w:r w:rsidR="00596156">
          <w:rPr>
            <w:noProof/>
            <w:webHidden/>
          </w:rPr>
        </w:r>
        <w:r w:rsidR="00596156">
          <w:rPr>
            <w:noProof/>
            <w:webHidden/>
          </w:rPr>
          <w:fldChar w:fldCharType="separate"/>
        </w:r>
        <w:r w:rsidR="00596156">
          <w:rPr>
            <w:noProof/>
            <w:webHidden/>
          </w:rPr>
          <w:t>19</w:t>
        </w:r>
        <w:r w:rsidR="00596156">
          <w:rPr>
            <w:noProof/>
            <w:webHidden/>
          </w:rPr>
          <w:fldChar w:fldCharType="end"/>
        </w:r>
      </w:hyperlink>
    </w:p>
    <w:p w14:paraId="6CBAA2C6" w14:textId="7E017E69" w:rsidR="00596156" w:rsidRDefault="00E05FCC">
      <w:pPr>
        <w:pStyle w:val="Spistreci2"/>
        <w:tabs>
          <w:tab w:val="left" w:pos="880"/>
          <w:tab w:val="right" w:leader="dot" w:pos="9062"/>
        </w:tabs>
        <w:rPr>
          <w:rFonts w:asciiTheme="minorHAnsi" w:eastAsiaTheme="minorEastAsia" w:hAnsiTheme="minorHAnsi"/>
          <w:noProof/>
          <w:sz w:val="22"/>
          <w:lang w:eastAsia="pl-PL"/>
        </w:rPr>
      </w:pPr>
      <w:hyperlink w:anchor="_Toc64387279" w:history="1">
        <w:r w:rsidR="00596156" w:rsidRPr="00483575">
          <w:rPr>
            <w:rStyle w:val="Hipercze"/>
            <w:noProof/>
          </w:rPr>
          <w:t>9.3.</w:t>
        </w:r>
        <w:r w:rsidR="00596156">
          <w:rPr>
            <w:rFonts w:asciiTheme="minorHAnsi" w:eastAsiaTheme="minorEastAsia" w:hAnsiTheme="minorHAnsi"/>
            <w:noProof/>
            <w:sz w:val="22"/>
            <w:lang w:eastAsia="pl-PL"/>
          </w:rPr>
          <w:tab/>
        </w:r>
        <w:r w:rsidR="00596156" w:rsidRPr="00483575">
          <w:rPr>
            <w:rStyle w:val="Hipercze"/>
            <w:noProof/>
          </w:rPr>
          <w:t>Sposób rozliczenia robót tymczasowych i prac towarzyszących</w:t>
        </w:r>
        <w:r w:rsidR="00596156">
          <w:rPr>
            <w:noProof/>
            <w:webHidden/>
          </w:rPr>
          <w:tab/>
        </w:r>
        <w:r w:rsidR="00596156">
          <w:rPr>
            <w:noProof/>
            <w:webHidden/>
          </w:rPr>
          <w:fldChar w:fldCharType="begin"/>
        </w:r>
        <w:r w:rsidR="00596156">
          <w:rPr>
            <w:noProof/>
            <w:webHidden/>
          </w:rPr>
          <w:instrText xml:space="preserve"> PAGEREF _Toc64387279 \h </w:instrText>
        </w:r>
        <w:r w:rsidR="00596156">
          <w:rPr>
            <w:noProof/>
            <w:webHidden/>
          </w:rPr>
        </w:r>
        <w:r w:rsidR="00596156">
          <w:rPr>
            <w:noProof/>
            <w:webHidden/>
          </w:rPr>
          <w:fldChar w:fldCharType="separate"/>
        </w:r>
        <w:r w:rsidR="00596156">
          <w:rPr>
            <w:noProof/>
            <w:webHidden/>
          </w:rPr>
          <w:t>20</w:t>
        </w:r>
        <w:r w:rsidR="00596156">
          <w:rPr>
            <w:noProof/>
            <w:webHidden/>
          </w:rPr>
          <w:fldChar w:fldCharType="end"/>
        </w:r>
      </w:hyperlink>
    </w:p>
    <w:p w14:paraId="4F038981" w14:textId="2E73AFAF" w:rsidR="00596156" w:rsidRDefault="00E05FCC">
      <w:pPr>
        <w:pStyle w:val="Spistreci1"/>
        <w:tabs>
          <w:tab w:val="left" w:pos="660"/>
          <w:tab w:val="right" w:leader="dot" w:pos="9062"/>
        </w:tabs>
        <w:rPr>
          <w:rFonts w:asciiTheme="minorHAnsi" w:eastAsiaTheme="minorEastAsia" w:hAnsiTheme="minorHAnsi"/>
          <w:noProof/>
          <w:sz w:val="22"/>
          <w:lang w:eastAsia="pl-PL"/>
        </w:rPr>
      </w:pPr>
      <w:hyperlink w:anchor="_Toc64387280" w:history="1">
        <w:r w:rsidR="00596156" w:rsidRPr="00483575">
          <w:rPr>
            <w:rStyle w:val="Hipercze"/>
            <w:noProof/>
          </w:rPr>
          <w:t>10.</w:t>
        </w:r>
        <w:r w:rsidR="00596156">
          <w:rPr>
            <w:rFonts w:asciiTheme="minorHAnsi" w:eastAsiaTheme="minorEastAsia" w:hAnsiTheme="minorHAnsi"/>
            <w:noProof/>
            <w:sz w:val="22"/>
            <w:lang w:eastAsia="pl-PL"/>
          </w:rPr>
          <w:tab/>
        </w:r>
        <w:r w:rsidR="00596156" w:rsidRPr="00483575">
          <w:rPr>
            <w:rStyle w:val="Hipercze"/>
            <w:noProof/>
          </w:rPr>
          <w:t>PRZEPISY ZWIĄZANE</w:t>
        </w:r>
        <w:r w:rsidR="00596156">
          <w:rPr>
            <w:noProof/>
            <w:webHidden/>
          </w:rPr>
          <w:tab/>
        </w:r>
        <w:r w:rsidR="00596156">
          <w:rPr>
            <w:noProof/>
            <w:webHidden/>
          </w:rPr>
          <w:fldChar w:fldCharType="begin"/>
        </w:r>
        <w:r w:rsidR="00596156">
          <w:rPr>
            <w:noProof/>
            <w:webHidden/>
          </w:rPr>
          <w:instrText xml:space="preserve"> PAGEREF _Toc64387280 \h </w:instrText>
        </w:r>
        <w:r w:rsidR="00596156">
          <w:rPr>
            <w:noProof/>
            <w:webHidden/>
          </w:rPr>
        </w:r>
        <w:r w:rsidR="00596156">
          <w:rPr>
            <w:noProof/>
            <w:webHidden/>
          </w:rPr>
          <w:fldChar w:fldCharType="separate"/>
        </w:r>
        <w:r w:rsidR="00596156">
          <w:rPr>
            <w:noProof/>
            <w:webHidden/>
          </w:rPr>
          <w:t>20</w:t>
        </w:r>
        <w:r w:rsidR="00596156">
          <w:rPr>
            <w:noProof/>
            <w:webHidden/>
          </w:rPr>
          <w:fldChar w:fldCharType="end"/>
        </w:r>
      </w:hyperlink>
    </w:p>
    <w:p w14:paraId="55BEF234" w14:textId="78E6329A" w:rsidR="00596156" w:rsidRDefault="00E05FCC">
      <w:pPr>
        <w:pStyle w:val="Spistreci2"/>
        <w:tabs>
          <w:tab w:val="left" w:pos="1100"/>
          <w:tab w:val="right" w:leader="dot" w:pos="9062"/>
        </w:tabs>
        <w:rPr>
          <w:rFonts w:asciiTheme="minorHAnsi" w:eastAsiaTheme="minorEastAsia" w:hAnsiTheme="minorHAnsi"/>
          <w:noProof/>
          <w:sz w:val="22"/>
          <w:lang w:eastAsia="pl-PL"/>
        </w:rPr>
      </w:pPr>
      <w:hyperlink w:anchor="_Toc64387281" w:history="1">
        <w:r w:rsidR="00596156" w:rsidRPr="00483575">
          <w:rPr>
            <w:rStyle w:val="Hipercze"/>
            <w:noProof/>
          </w:rPr>
          <w:t>10.1.</w:t>
        </w:r>
        <w:r w:rsidR="00596156">
          <w:rPr>
            <w:rFonts w:asciiTheme="minorHAnsi" w:eastAsiaTheme="minorEastAsia" w:hAnsiTheme="minorHAnsi"/>
            <w:noProof/>
            <w:sz w:val="22"/>
            <w:lang w:eastAsia="pl-PL"/>
          </w:rPr>
          <w:tab/>
        </w:r>
        <w:r w:rsidR="00596156" w:rsidRPr="00483575">
          <w:rPr>
            <w:rStyle w:val="Hipercze"/>
            <w:noProof/>
          </w:rPr>
          <w:t>Normy</w:t>
        </w:r>
        <w:r w:rsidR="00596156">
          <w:rPr>
            <w:noProof/>
            <w:webHidden/>
          </w:rPr>
          <w:tab/>
        </w:r>
        <w:r w:rsidR="00596156">
          <w:rPr>
            <w:noProof/>
            <w:webHidden/>
          </w:rPr>
          <w:fldChar w:fldCharType="begin"/>
        </w:r>
        <w:r w:rsidR="00596156">
          <w:rPr>
            <w:noProof/>
            <w:webHidden/>
          </w:rPr>
          <w:instrText xml:space="preserve"> PAGEREF _Toc64387281 \h </w:instrText>
        </w:r>
        <w:r w:rsidR="00596156">
          <w:rPr>
            <w:noProof/>
            <w:webHidden/>
          </w:rPr>
        </w:r>
        <w:r w:rsidR="00596156">
          <w:rPr>
            <w:noProof/>
            <w:webHidden/>
          </w:rPr>
          <w:fldChar w:fldCharType="separate"/>
        </w:r>
        <w:r w:rsidR="00596156">
          <w:rPr>
            <w:noProof/>
            <w:webHidden/>
          </w:rPr>
          <w:t>20</w:t>
        </w:r>
        <w:r w:rsidR="00596156">
          <w:rPr>
            <w:noProof/>
            <w:webHidden/>
          </w:rPr>
          <w:fldChar w:fldCharType="end"/>
        </w:r>
      </w:hyperlink>
    </w:p>
    <w:p w14:paraId="195E94A7" w14:textId="11CA1F51" w:rsidR="00596156" w:rsidRDefault="00E05FCC">
      <w:pPr>
        <w:pStyle w:val="Spistreci2"/>
        <w:tabs>
          <w:tab w:val="left" w:pos="1100"/>
          <w:tab w:val="right" w:leader="dot" w:pos="9062"/>
        </w:tabs>
        <w:rPr>
          <w:rFonts w:asciiTheme="minorHAnsi" w:eastAsiaTheme="minorEastAsia" w:hAnsiTheme="minorHAnsi"/>
          <w:noProof/>
          <w:sz w:val="22"/>
          <w:lang w:eastAsia="pl-PL"/>
        </w:rPr>
      </w:pPr>
      <w:hyperlink w:anchor="_Toc64387282" w:history="1">
        <w:r w:rsidR="00596156" w:rsidRPr="00483575">
          <w:rPr>
            <w:rStyle w:val="Hipercze"/>
            <w:noProof/>
          </w:rPr>
          <w:t>10.2.</w:t>
        </w:r>
        <w:r w:rsidR="00596156">
          <w:rPr>
            <w:rFonts w:asciiTheme="minorHAnsi" w:eastAsiaTheme="minorEastAsia" w:hAnsiTheme="minorHAnsi"/>
            <w:noProof/>
            <w:sz w:val="22"/>
            <w:lang w:eastAsia="pl-PL"/>
          </w:rPr>
          <w:tab/>
        </w:r>
        <w:r w:rsidR="00596156" w:rsidRPr="00483575">
          <w:rPr>
            <w:rStyle w:val="Hipercze"/>
            <w:noProof/>
          </w:rPr>
          <w:t>Inne dokumenty</w:t>
        </w:r>
        <w:r w:rsidR="00596156">
          <w:rPr>
            <w:noProof/>
            <w:webHidden/>
          </w:rPr>
          <w:tab/>
        </w:r>
        <w:r w:rsidR="00596156">
          <w:rPr>
            <w:noProof/>
            <w:webHidden/>
          </w:rPr>
          <w:fldChar w:fldCharType="begin"/>
        </w:r>
        <w:r w:rsidR="00596156">
          <w:rPr>
            <w:noProof/>
            <w:webHidden/>
          </w:rPr>
          <w:instrText xml:space="preserve"> PAGEREF _Toc64387282 \h </w:instrText>
        </w:r>
        <w:r w:rsidR="00596156">
          <w:rPr>
            <w:noProof/>
            <w:webHidden/>
          </w:rPr>
        </w:r>
        <w:r w:rsidR="00596156">
          <w:rPr>
            <w:noProof/>
            <w:webHidden/>
          </w:rPr>
          <w:fldChar w:fldCharType="separate"/>
        </w:r>
        <w:r w:rsidR="00596156">
          <w:rPr>
            <w:noProof/>
            <w:webHidden/>
          </w:rPr>
          <w:t>21</w:t>
        </w:r>
        <w:r w:rsidR="00596156">
          <w:rPr>
            <w:noProof/>
            <w:webHidden/>
          </w:rPr>
          <w:fldChar w:fldCharType="end"/>
        </w:r>
      </w:hyperlink>
    </w:p>
    <w:p w14:paraId="5C798363" w14:textId="4D1A13E2" w:rsidR="00596156" w:rsidRDefault="00E05FCC">
      <w:pPr>
        <w:pStyle w:val="Spistreci1"/>
        <w:tabs>
          <w:tab w:val="right" w:leader="dot" w:pos="9062"/>
        </w:tabs>
        <w:rPr>
          <w:rFonts w:asciiTheme="minorHAnsi" w:eastAsiaTheme="minorEastAsia" w:hAnsiTheme="minorHAnsi"/>
          <w:noProof/>
          <w:sz w:val="22"/>
          <w:lang w:eastAsia="pl-PL"/>
        </w:rPr>
      </w:pPr>
      <w:hyperlink w:anchor="_Toc64387283" w:history="1">
        <w:r w:rsidR="00596156" w:rsidRPr="00483575">
          <w:rPr>
            <w:rStyle w:val="Hipercze"/>
            <w:noProof/>
            <w:snapToGrid w:val="0"/>
          </w:rPr>
          <w:t>ZAŁĄCZNIK 1</w:t>
        </w:r>
        <w:r w:rsidR="00596156">
          <w:rPr>
            <w:noProof/>
            <w:webHidden/>
          </w:rPr>
          <w:tab/>
        </w:r>
        <w:r w:rsidR="00596156">
          <w:rPr>
            <w:noProof/>
            <w:webHidden/>
          </w:rPr>
          <w:fldChar w:fldCharType="begin"/>
        </w:r>
        <w:r w:rsidR="00596156">
          <w:rPr>
            <w:noProof/>
            <w:webHidden/>
          </w:rPr>
          <w:instrText xml:space="preserve"> PAGEREF _Toc64387283 \h </w:instrText>
        </w:r>
        <w:r w:rsidR="00596156">
          <w:rPr>
            <w:noProof/>
            <w:webHidden/>
          </w:rPr>
        </w:r>
        <w:r w:rsidR="00596156">
          <w:rPr>
            <w:noProof/>
            <w:webHidden/>
          </w:rPr>
          <w:fldChar w:fldCharType="separate"/>
        </w:r>
        <w:r w:rsidR="00596156">
          <w:rPr>
            <w:noProof/>
            <w:webHidden/>
          </w:rPr>
          <w:t>22</w:t>
        </w:r>
        <w:r w:rsidR="00596156">
          <w:rPr>
            <w:noProof/>
            <w:webHidden/>
          </w:rPr>
          <w:fldChar w:fldCharType="end"/>
        </w:r>
      </w:hyperlink>
    </w:p>
    <w:p w14:paraId="3CB25A10" w14:textId="3F50C01C" w:rsidR="00596156" w:rsidRDefault="00E05FCC">
      <w:pPr>
        <w:pStyle w:val="Spistreci2"/>
        <w:tabs>
          <w:tab w:val="right" w:leader="dot" w:pos="9062"/>
        </w:tabs>
        <w:rPr>
          <w:rFonts w:asciiTheme="minorHAnsi" w:eastAsiaTheme="minorEastAsia" w:hAnsiTheme="minorHAnsi"/>
          <w:noProof/>
          <w:sz w:val="22"/>
          <w:lang w:eastAsia="pl-PL"/>
        </w:rPr>
      </w:pPr>
      <w:hyperlink w:anchor="_Toc64387284" w:history="1">
        <w:r w:rsidR="00596156" w:rsidRPr="00483575">
          <w:rPr>
            <w:rStyle w:val="Hipercze"/>
            <w:noProof/>
          </w:rPr>
          <w:t>Metoda pomiaru ilości spoiwa dozowanego przez rozsypywarkę w czasie robót</w:t>
        </w:r>
        <w:r w:rsidR="00596156">
          <w:rPr>
            <w:noProof/>
            <w:webHidden/>
          </w:rPr>
          <w:tab/>
        </w:r>
        <w:r w:rsidR="00596156">
          <w:rPr>
            <w:noProof/>
            <w:webHidden/>
          </w:rPr>
          <w:fldChar w:fldCharType="begin"/>
        </w:r>
        <w:r w:rsidR="00596156">
          <w:rPr>
            <w:noProof/>
            <w:webHidden/>
          </w:rPr>
          <w:instrText xml:space="preserve"> PAGEREF _Toc64387284 \h </w:instrText>
        </w:r>
        <w:r w:rsidR="00596156">
          <w:rPr>
            <w:noProof/>
            <w:webHidden/>
          </w:rPr>
        </w:r>
        <w:r w:rsidR="00596156">
          <w:rPr>
            <w:noProof/>
            <w:webHidden/>
          </w:rPr>
          <w:fldChar w:fldCharType="separate"/>
        </w:r>
        <w:r w:rsidR="00596156">
          <w:rPr>
            <w:noProof/>
            <w:webHidden/>
          </w:rPr>
          <w:t>22</w:t>
        </w:r>
        <w:r w:rsidR="00596156">
          <w:rPr>
            <w:noProof/>
            <w:webHidden/>
          </w:rPr>
          <w:fldChar w:fldCharType="end"/>
        </w:r>
      </w:hyperlink>
    </w:p>
    <w:p w14:paraId="683B6416" w14:textId="42819AFB" w:rsidR="004803CC" w:rsidRPr="007646DD" w:rsidRDefault="00B5488B" w:rsidP="00D13BF5">
      <w:pPr>
        <w:rPr>
          <w:szCs w:val="20"/>
        </w:rPr>
      </w:pPr>
      <w:r w:rsidRPr="00B5488B">
        <w:rPr>
          <w:szCs w:val="20"/>
        </w:rPr>
        <w:fldChar w:fldCharType="end"/>
      </w:r>
    </w:p>
    <w:p w14:paraId="3E0348E8" w14:textId="77777777" w:rsidR="004803CC" w:rsidRPr="007646DD" w:rsidRDefault="004803CC" w:rsidP="00D13BF5">
      <w:pPr>
        <w:rPr>
          <w:szCs w:val="20"/>
        </w:rPr>
        <w:sectPr w:rsidR="004803CC" w:rsidRPr="007646DD" w:rsidSect="007E56E9">
          <w:headerReference w:type="default" r:id="rId11"/>
          <w:footerReference w:type="default" r:id="rId12"/>
          <w:pgSz w:w="11906" w:h="16838"/>
          <w:pgMar w:top="1417" w:right="1417" w:bottom="1417" w:left="1417" w:header="708" w:footer="708" w:gutter="0"/>
          <w:cols w:space="708"/>
          <w:titlePg/>
          <w:docGrid w:linePitch="360"/>
        </w:sectPr>
      </w:pPr>
    </w:p>
    <w:p w14:paraId="45CF8B3B" w14:textId="77777777" w:rsidR="00646E9B" w:rsidRPr="00240968" w:rsidRDefault="00646E9B" w:rsidP="007620AD">
      <w:pPr>
        <w:pStyle w:val="Nagwek1"/>
      </w:pPr>
      <w:bookmarkStart w:id="12" w:name="_Toc64387231"/>
      <w:r w:rsidRPr="00240968">
        <w:t>WSTĘP</w:t>
      </w:r>
      <w:bookmarkEnd w:id="12"/>
    </w:p>
    <w:p w14:paraId="461D23AF" w14:textId="77777777" w:rsidR="00646E9B" w:rsidRPr="0014426E" w:rsidRDefault="00646E9B" w:rsidP="00097248">
      <w:pPr>
        <w:pStyle w:val="Nagwek2"/>
      </w:pPr>
      <w:bookmarkStart w:id="13" w:name="_Toc64387232"/>
      <w:r w:rsidRPr="0014426E">
        <w:t>Nazwa zadania</w:t>
      </w:r>
      <w:bookmarkEnd w:id="13"/>
    </w:p>
    <w:p w14:paraId="66EED4D4" w14:textId="7E0EE6A8" w:rsidR="00646E9B" w:rsidRPr="0014426E" w:rsidRDefault="00587D21" w:rsidP="00143F3F">
      <w:pPr>
        <w:rPr>
          <w:i/>
          <w:szCs w:val="20"/>
        </w:rPr>
      </w:pPr>
      <w:r w:rsidRPr="0014426E">
        <w:rPr>
          <w:szCs w:val="20"/>
        </w:rPr>
        <w:t>„…</w:t>
      </w:r>
      <w:r w:rsidR="00AC7CCF">
        <w:rPr>
          <w:szCs w:val="20"/>
        </w:rPr>
        <w:t xml:space="preserve">” </w:t>
      </w:r>
      <w:r w:rsidRPr="0014426E">
        <w:rPr>
          <w:szCs w:val="20"/>
        </w:rPr>
        <w:t>-</w:t>
      </w:r>
      <w:r w:rsidR="00AC7CCF">
        <w:rPr>
          <w:szCs w:val="20"/>
        </w:rPr>
        <w:t xml:space="preserve"> </w:t>
      </w:r>
      <w:r w:rsidRPr="0014426E">
        <w:rPr>
          <w:i/>
          <w:szCs w:val="20"/>
        </w:rPr>
        <w:t>przytoczyć</w:t>
      </w:r>
    </w:p>
    <w:p w14:paraId="7367A433" w14:textId="77777777" w:rsidR="00646E9B" w:rsidRPr="0014426E" w:rsidRDefault="00646E9B" w:rsidP="00097248">
      <w:pPr>
        <w:pStyle w:val="Nagwek2"/>
      </w:pPr>
      <w:bookmarkStart w:id="14" w:name="_Toc64387233"/>
      <w:r w:rsidRPr="0014426E">
        <w:rPr>
          <w:rStyle w:val="Nagwek2Znak"/>
          <w:b/>
          <w:bCs/>
        </w:rPr>
        <w:t>Przedmiot WWiORB</w:t>
      </w:r>
      <w:bookmarkEnd w:id="14"/>
    </w:p>
    <w:p w14:paraId="6A133AE6" w14:textId="3E596550" w:rsidR="00646E9B" w:rsidRPr="0014426E" w:rsidRDefault="00646E9B" w:rsidP="00143F3F">
      <w:pPr>
        <w:rPr>
          <w:szCs w:val="20"/>
        </w:rPr>
      </w:pPr>
      <w:r w:rsidRPr="0014426E">
        <w:rPr>
          <w:szCs w:val="20"/>
        </w:rPr>
        <w:t xml:space="preserve">Przedmiotem niniejszych Warunków Wykonania i Odbioru Robót Budowlanych (WWiORB) są wymagania dotyczące wykonania i odbioru robót </w:t>
      </w:r>
      <w:r w:rsidR="00163817" w:rsidRPr="0014426E">
        <w:rPr>
          <w:szCs w:val="20"/>
        </w:rPr>
        <w:t xml:space="preserve">związanych z wykonaniem </w:t>
      </w:r>
      <w:r w:rsidR="00AC7CCF" w:rsidRPr="00AC7CCF">
        <w:rPr>
          <w:szCs w:val="20"/>
        </w:rPr>
        <w:t>warstwy ulepszonego podłoża z gruntu stabilizowanego spoiwem hydraulicznym lub wapnem</w:t>
      </w:r>
      <w:r w:rsidRPr="0014426E">
        <w:rPr>
          <w:szCs w:val="20"/>
        </w:rPr>
        <w:t>.</w:t>
      </w:r>
    </w:p>
    <w:p w14:paraId="7EC78BDA" w14:textId="520B28E8" w:rsidR="00646E9B" w:rsidRPr="0014426E" w:rsidRDefault="00646E9B" w:rsidP="00097248">
      <w:pPr>
        <w:pStyle w:val="Nagwek2"/>
      </w:pPr>
      <w:bookmarkStart w:id="15" w:name="_Toc64387234"/>
      <w:r w:rsidRPr="0014426E">
        <w:rPr>
          <w:rStyle w:val="Nagwek2Znak"/>
          <w:b/>
          <w:bCs/>
        </w:rPr>
        <w:t>Zakres stosowania WWiORB</w:t>
      </w:r>
      <w:bookmarkEnd w:id="15"/>
    </w:p>
    <w:p w14:paraId="484D2587" w14:textId="6D4037F0" w:rsidR="00646E9B" w:rsidRPr="0014426E" w:rsidRDefault="00646E9B" w:rsidP="00143F3F">
      <w:pPr>
        <w:rPr>
          <w:szCs w:val="20"/>
        </w:rPr>
      </w:pPr>
      <w:r w:rsidRPr="0014426E">
        <w:rPr>
          <w:szCs w:val="20"/>
        </w:rPr>
        <w:t>WWiORB są stosowane jako dokument przetargowy i kontraktowy przy zlecaniu i</w:t>
      </w:r>
      <w:r w:rsidR="0067155B" w:rsidRPr="0014426E">
        <w:rPr>
          <w:szCs w:val="20"/>
        </w:rPr>
        <w:t> </w:t>
      </w:r>
      <w:r w:rsidRPr="0014426E">
        <w:rPr>
          <w:szCs w:val="20"/>
        </w:rPr>
        <w:t>realizacji robót na drogach krajowych. WWiORB stanowią podstawę opracowania Specyfikacji Technicznych Wykonania i Odbioru Robót Budowlanych (STWiORB).</w:t>
      </w:r>
    </w:p>
    <w:p w14:paraId="52A58548" w14:textId="3454A9DF" w:rsidR="00646E9B" w:rsidRPr="0014426E" w:rsidRDefault="00646E9B" w:rsidP="00097248">
      <w:pPr>
        <w:pStyle w:val="Nagwek2"/>
      </w:pPr>
      <w:bookmarkStart w:id="16" w:name="_Toc64387235"/>
      <w:r w:rsidRPr="0014426E">
        <w:t>Informacje ogólne o terenie budowy</w:t>
      </w:r>
      <w:bookmarkEnd w:id="16"/>
    </w:p>
    <w:p w14:paraId="32F701CF" w14:textId="58104CB9" w:rsidR="00646E9B" w:rsidRPr="0014426E" w:rsidRDefault="00587D21" w:rsidP="00143F3F">
      <w:pPr>
        <w:rPr>
          <w:i/>
          <w:szCs w:val="20"/>
        </w:rPr>
      </w:pPr>
      <w:r w:rsidRPr="0014426E">
        <w:rPr>
          <w:szCs w:val="20"/>
        </w:rPr>
        <w:t>„…”</w:t>
      </w:r>
      <w:r w:rsidR="00AC7CCF">
        <w:rPr>
          <w:szCs w:val="20"/>
        </w:rPr>
        <w:t xml:space="preserve"> - </w:t>
      </w:r>
      <w:r w:rsidRPr="0014426E">
        <w:rPr>
          <w:i/>
          <w:szCs w:val="20"/>
        </w:rPr>
        <w:t>przytoczy</w:t>
      </w:r>
      <w:r w:rsidR="00AC7CCF">
        <w:rPr>
          <w:i/>
          <w:szCs w:val="20"/>
        </w:rPr>
        <w:t>ć</w:t>
      </w:r>
    </w:p>
    <w:p w14:paraId="00577F90" w14:textId="7E41D42B" w:rsidR="00646E9B" w:rsidRPr="0014426E" w:rsidRDefault="00646E9B" w:rsidP="00097248">
      <w:pPr>
        <w:pStyle w:val="Nagwek2"/>
      </w:pPr>
      <w:bookmarkStart w:id="17" w:name="_Toc64387236"/>
      <w:r w:rsidRPr="0014426E">
        <w:t>Określenia podstawowe</w:t>
      </w:r>
      <w:bookmarkEnd w:id="17"/>
    </w:p>
    <w:p w14:paraId="2746F50C" w14:textId="77777777" w:rsidR="00210D42" w:rsidRPr="00210D42" w:rsidRDefault="00210D42" w:rsidP="00143F3F">
      <w:pPr>
        <w:rPr>
          <w:szCs w:val="20"/>
        </w:rPr>
      </w:pPr>
      <w:r w:rsidRPr="00210D42">
        <w:rPr>
          <w:b/>
          <w:szCs w:val="20"/>
        </w:rPr>
        <w:t>Grunt</w:t>
      </w:r>
      <w:r w:rsidRPr="00210D42">
        <w:rPr>
          <w:szCs w:val="20"/>
        </w:rPr>
        <w:t xml:space="preserve"> – materiał pochodzenia naturalnego, przemysłowego lub z recyklingu lub dowolna kombinacja tych składników.</w:t>
      </w:r>
    </w:p>
    <w:p w14:paraId="20B3606D" w14:textId="77777777" w:rsidR="00210D42" w:rsidRPr="00210D42" w:rsidRDefault="00210D42" w:rsidP="00143F3F">
      <w:pPr>
        <w:rPr>
          <w:szCs w:val="20"/>
        </w:rPr>
      </w:pPr>
      <w:r w:rsidRPr="00210D42">
        <w:rPr>
          <w:b/>
          <w:szCs w:val="20"/>
        </w:rPr>
        <w:t>Grunt stabilizowany spoiwem hydraulicznym</w:t>
      </w:r>
      <w:r w:rsidRPr="00210D42">
        <w:rPr>
          <w:szCs w:val="20"/>
        </w:rPr>
        <w:t xml:space="preserve"> – zagęszczona mieszanka: gruntu, spoiwa hydraulicznego i wody dobranych w optymalnych ilościach, a w razie potrzeby dodatkowych składników, która wiąże i twardnieje w wyniku reakcji hydraulicznej.</w:t>
      </w:r>
    </w:p>
    <w:p w14:paraId="00A238D1" w14:textId="77777777" w:rsidR="00210D42" w:rsidRPr="00210D42" w:rsidRDefault="00210D42" w:rsidP="00143F3F">
      <w:pPr>
        <w:rPr>
          <w:szCs w:val="20"/>
        </w:rPr>
      </w:pPr>
      <w:r w:rsidRPr="00210D42">
        <w:rPr>
          <w:b/>
          <w:szCs w:val="20"/>
        </w:rPr>
        <w:t>Grunt stabilizowany cementem</w:t>
      </w:r>
      <w:r w:rsidRPr="00210D42">
        <w:rPr>
          <w:szCs w:val="20"/>
        </w:rPr>
        <w:t xml:space="preserve"> – grunt stabilizowany hydraulicznie, w którym rolę spoiwa pełni cement.</w:t>
      </w:r>
    </w:p>
    <w:p w14:paraId="0E06C4AA" w14:textId="77777777" w:rsidR="00210D42" w:rsidRPr="00210D42" w:rsidRDefault="00210D42" w:rsidP="00143F3F">
      <w:pPr>
        <w:rPr>
          <w:szCs w:val="20"/>
        </w:rPr>
      </w:pPr>
      <w:r w:rsidRPr="00210D42">
        <w:rPr>
          <w:b/>
          <w:szCs w:val="20"/>
        </w:rPr>
        <w:t>Grunt stabilizowany hydraulicznym spoiwem drogowym</w:t>
      </w:r>
      <w:r w:rsidRPr="00210D42">
        <w:rPr>
          <w:szCs w:val="20"/>
        </w:rPr>
        <w:t xml:space="preserve"> – grunt stabilizowany hydraulicznie, w którym rolę spoiwa pełni hydrauliczne spoiwo drogowe.</w:t>
      </w:r>
    </w:p>
    <w:p w14:paraId="5F5B7B57" w14:textId="77777777" w:rsidR="00210D42" w:rsidRPr="00210D42" w:rsidRDefault="00210D42" w:rsidP="00143F3F">
      <w:pPr>
        <w:rPr>
          <w:szCs w:val="20"/>
        </w:rPr>
      </w:pPr>
      <w:r w:rsidRPr="00210D42">
        <w:rPr>
          <w:b/>
          <w:szCs w:val="20"/>
        </w:rPr>
        <w:t>Grunt stabilizowany granulowanym żużlem wielkopiecowym</w:t>
      </w:r>
      <w:r w:rsidRPr="00210D42">
        <w:rPr>
          <w:szCs w:val="20"/>
        </w:rPr>
        <w:t xml:space="preserve"> – grunt stabilizowany hydraulicznie, w którym rolę spoiwa pełni granulowany żużel wielkopiecowy.</w:t>
      </w:r>
    </w:p>
    <w:p w14:paraId="7AD0FA73" w14:textId="77777777" w:rsidR="00210D42" w:rsidRPr="00210D42" w:rsidRDefault="00210D42" w:rsidP="00143F3F">
      <w:pPr>
        <w:rPr>
          <w:spacing w:val="-4"/>
          <w:szCs w:val="20"/>
        </w:rPr>
      </w:pPr>
      <w:r w:rsidRPr="00210D42">
        <w:rPr>
          <w:b/>
          <w:spacing w:val="-4"/>
          <w:szCs w:val="20"/>
        </w:rPr>
        <w:t>Grunt stabilizowany popiołami lotnymi</w:t>
      </w:r>
      <w:r w:rsidRPr="00210D42">
        <w:rPr>
          <w:spacing w:val="-4"/>
          <w:szCs w:val="20"/>
        </w:rPr>
        <w:t xml:space="preserve"> – grunt stabilizowany hydraulicznie, w którym podstawowym składnikiem spoiwa jest popiół lotny, krzemionkowy lub wapienny popiół lotny.</w:t>
      </w:r>
    </w:p>
    <w:p w14:paraId="2FACFB50" w14:textId="77777777" w:rsidR="00210D42" w:rsidRPr="00210D42" w:rsidRDefault="00210D42" w:rsidP="00143F3F">
      <w:pPr>
        <w:rPr>
          <w:szCs w:val="20"/>
        </w:rPr>
      </w:pPr>
      <w:r w:rsidRPr="00210D42">
        <w:rPr>
          <w:b/>
          <w:szCs w:val="20"/>
        </w:rPr>
        <w:t>Grunt stabilizowany wapnem</w:t>
      </w:r>
      <w:r w:rsidRPr="00210D42">
        <w:rPr>
          <w:szCs w:val="20"/>
        </w:rPr>
        <w:t xml:space="preserve"> – zagęszczona mieszanka: gruntu, wapna i wody dobranych w optymalnych ilościach, charakteryzującą się poprawą natychmiastową właściwości użytkowych przez np. osuszenie wilgotnych gruntów i/lub zwiększenie nośności i/lub zmniejszenie plastyczności.</w:t>
      </w:r>
    </w:p>
    <w:p w14:paraId="40DE85BF" w14:textId="41B327FC" w:rsidR="00210D42" w:rsidRDefault="00210D42" w:rsidP="00143F3F">
      <w:pPr>
        <w:rPr>
          <w:szCs w:val="20"/>
        </w:rPr>
      </w:pPr>
      <w:r w:rsidRPr="00210D42">
        <w:rPr>
          <w:b/>
          <w:szCs w:val="20"/>
        </w:rPr>
        <w:t xml:space="preserve">Warstwa ulepszonego podłoża z gruntu stabilizowanego </w:t>
      </w:r>
      <w:r w:rsidR="004C7D4B">
        <w:rPr>
          <w:b/>
          <w:szCs w:val="20"/>
        </w:rPr>
        <w:t xml:space="preserve">spoiwem </w:t>
      </w:r>
      <w:r w:rsidRPr="00210D42">
        <w:rPr>
          <w:b/>
          <w:szCs w:val="20"/>
        </w:rPr>
        <w:t>hydrauliczn</w:t>
      </w:r>
      <w:r w:rsidR="004C7D4B">
        <w:rPr>
          <w:b/>
          <w:szCs w:val="20"/>
        </w:rPr>
        <w:t>ym lub wapnem</w:t>
      </w:r>
      <w:r w:rsidRPr="00210D42">
        <w:rPr>
          <w:szCs w:val="20"/>
        </w:rPr>
        <w:t xml:space="preserve"> – warstwa wykonana z gruntu rodzi</w:t>
      </w:r>
      <w:r w:rsidR="004C7D4B">
        <w:rPr>
          <w:szCs w:val="20"/>
        </w:rPr>
        <w:t>m</w:t>
      </w:r>
      <w:r w:rsidRPr="00210D42">
        <w:rPr>
          <w:szCs w:val="20"/>
        </w:rPr>
        <w:t>ego w wykopie lub gruntu w nasypie stabilizowana spoiwami hydraulicznymi lub</w:t>
      </w:r>
      <w:r>
        <w:rPr>
          <w:szCs w:val="20"/>
        </w:rPr>
        <w:t xml:space="preserve"> wapnem.</w:t>
      </w:r>
    </w:p>
    <w:p w14:paraId="217034A4" w14:textId="18A34F04" w:rsidR="005E5892" w:rsidRDefault="005E5892" w:rsidP="005E5892">
      <w:r w:rsidRPr="00B909DF">
        <w:t>Lokalizację warstwy ulepszonego podłoża w korpusie drogowym pokazano na schematach:</w:t>
      </w:r>
      <w:r>
        <w:br w:type="page"/>
      </w:r>
    </w:p>
    <w:p w14:paraId="121EF572" w14:textId="649070A6" w:rsidR="005E5892" w:rsidRDefault="005E5892" w:rsidP="005520C7">
      <w:pPr>
        <w:pStyle w:val="Akapitzlist"/>
        <w:numPr>
          <w:ilvl w:val="0"/>
          <w:numId w:val="20"/>
        </w:numPr>
      </w:pPr>
      <w:r w:rsidRPr="00B909DF">
        <w:t>wykop</w:t>
      </w:r>
      <w:r w:rsidR="005520C7">
        <w:t>:</w:t>
      </w:r>
    </w:p>
    <w:p w14:paraId="728D3007" w14:textId="77777777" w:rsidR="005520C7" w:rsidRPr="00B909DF" w:rsidRDefault="005520C7" w:rsidP="005520C7"/>
    <w:p w14:paraId="3D8BA613" w14:textId="77777777" w:rsidR="005E5892" w:rsidRPr="00B909DF" w:rsidRDefault="005E5892" w:rsidP="005E5892">
      <w:r w:rsidRPr="00B909DF">
        <w:rPr>
          <w:noProof/>
          <w:lang w:eastAsia="pl-PL"/>
        </w:rPr>
        <w:drawing>
          <wp:inline distT="0" distB="0" distL="0" distR="0" wp14:anchorId="30DF3112" wp14:editId="7D6A50D5">
            <wp:extent cx="5584190" cy="6337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4190" cy="633730"/>
                    </a:xfrm>
                    <a:prstGeom prst="rect">
                      <a:avLst/>
                    </a:prstGeom>
                    <a:noFill/>
                  </pic:spPr>
                </pic:pic>
              </a:graphicData>
            </a:graphic>
          </wp:inline>
        </w:drawing>
      </w:r>
    </w:p>
    <w:p w14:paraId="09C732D9" w14:textId="40F96BC1" w:rsidR="005E5892" w:rsidRDefault="005E5892" w:rsidP="005520C7">
      <w:pPr>
        <w:pStyle w:val="Akapitzlist"/>
        <w:numPr>
          <w:ilvl w:val="0"/>
          <w:numId w:val="20"/>
        </w:numPr>
      </w:pPr>
      <w:r w:rsidRPr="00B909DF">
        <w:t>nasyp</w:t>
      </w:r>
      <w:r w:rsidR="005520C7">
        <w:t>:</w:t>
      </w:r>
    </w:p>
    <w:p w14:paraId="4D207E4D" w14:textId="77777777" w:rsidR="005520C7" w:rsidRPr="00B909DF" w:rsidRDefault="005520C7" w:rsidP="005520C7"/>
    <w:p w14:paraId="4A6B5B91" w14:textId="4E153B5A" w:rsidR="005E5892" w:rsidRDefault="005E5892" w:rsidP="005E5892">
      <w:r w:rsidRPr="00B909DF">
        <w:rPr>
          <w:noProof/>
          <w:lang w:eastAsia="pl-PL"/>
        </w:rPr>
        <w:drawing>
          <wp:inline distT="0" distB="0" distL="0" distR="0" wp14:anchorId="72ABFEA7" wp14:editId="4B552F7F">
            <wp:extent cx="5584190" cy="80454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84190" cy="804545"/>
                    </a:xfrm>
                    <a:prstGeom prst="rect">
                      <a:avLst/>
                    </a:prstGeom>
                    <a:noFill/>
                  </pic:spPr>
                </pic:pic>
              </a:graphicData>
            </a:graphic>
          </wp:inline>
        </w:drawing>
      </w:r>
    </w:p>
    <w:p w14:paraId="1F92D51F" w14:textId="77777777" w:rsidR="005520C7" w:rsidRDefault="005520C7" w:rsidP="005E5892"/>
    <w:p w14:paraId="37C5792D" w14:textId="3FC88236" w:rsidR="00646E9B" w:rsidRPr="0014426E" w:rsidRDefault="00210D42" w:rsidP="00143F3F">
      <w:pPr>
        <w:rPr>
          <w:szCs w:val="20"/>
        </w:rPr>
      </w:pPr>
      <w:r w:rsidRPr="00210D42">
        <w:rPr>
          <w:szCs w:val="20"/>
        </w:rPr>
        <w:t>Pozostałe określenia podstawowo stosowane w nini</w:t>
      </w:r>
      <w:r w:rsidR="00807B91">
        <w:rPr>
          <w:szCs w:val="20"/>
        </w:rPr>
        <w:t>ejszych WWiORB zostały podane w </w:t>
      </w:r>
      <w:r w:rsidRPr="00210D42">
        <w:rPr>
          <w:szCs w:val="20"/>
        </w:rPr>
        <w:t>WWiORB D-02.00.01 „Ro</w:t>
      </w:r>
      <w:r w:rsidR="00807B91">
        <w:rPr>
          <w:szCs w:val="20"/>
        </w:rPr>
        <w:t>boty ziemne. Wymagania ogólne”</w:t>
      </w:r>
      <w:r w:rsidRPr="00210D42">
        <w:rPr>
          <w:szCs w:val="20"/>
        </w:rPr>
        <w:t xml:space="preserve"> oraz odpowiednich Polskich Normach.</w:t>
      </w:r>
    </w:p>
    <w:p w14:paraId="2DC6803A" w14:textId="0FFF03B3" w:rsidR="00646E9B" w:rsidRPr="0014426E" w:rsidRDefault="00646E9B" w:rsidP="00097248">
      <w:pPr>
        <w:pStyle w:val="Nagwek2"/>
      </w:pPr>
      <w:bookmarkStart w:id="18" w:name="_Toc64387237"/>
      <w:r w:rsidRPr="0014426E">
        <w:t>Ogólne wymagania dotyczące robót</w:t>
      </w:r>
      <w:bookmarkEnd w:id="18"/>
    </w:p>
    <w:p w14:paraId="333200DF" w14:textId="17A21927" w:rsidR="00646E9B" w:rsidRPr="00097248" w:rsidRDefault="00646E9B" w:rsidP="00143F3F">
      <w:pPr>
        <w:rPr>
          <w:spacing w:val="-2"/>
          <w:szCs w:val="20"/>
        </w:rPr>
      </w:pPr>
      <w:r w:rsidRPr="00097248">
        <w:rPr>
          <w:spacing w:val="-2"/>
          <w:szCs w:val="20"/>
        </w:rPr>
        <w:t>Ogólne wymagania doty</w:t>
      </w:r>
      <w:r w:rsidR="0012400A">
        <w:rPr>
          <w:spacing w:val="-2"/>
          <w:szCs w:val="20"/>
        </w:rPr>
        <w:t>czące robót podano w D-M-</w:t>
      </w:r>
      <w:r w:rsidRPr="00097248">
        <w:rPr>
          <w:spacing w:val="-2"/>
          <w:szCs w:val="20"/>
        </w:rPr>
        <w:t xml:space="preserve">00.00.00 </w:t>
      </w:r>
      <w:r w:rsidR="00097248" w:rsidRPr="00097248">
        <w:rPr>
          <w:spacing w:val="-2"/>
          <w:szCs w:val="20"/>
        </w:rPr>
        <w:t>„</w:t>
      </w:r>
      <w:r w:rsidRPr="00097248">
        <w:rPr>
          <w:spacing w:val="-2"/>
          <w:szCs w:val="20"/>
        </w:rPr>
        <w:t xml:space="preserve">Wymagania </w:t>
      </w:r>
      <w:r w:rsidR="0012400A">
        <w:rPr>
          <w:spacing w:val="-2"/>
          <w:szCs w:val="20"/>
        </w:rPr>
        <w:t>o</w:t>
      </w:r>
      <w:r w:rsidRPr="00097248">
        <w:rPr>
          <w:spacing w:val="-2"/>
          <w:szCs w:val="20"/>
        </w:rPr>
        <w:t>gólne</w:t>
      </w:r>
      <w:r w:rsidR="00097248" w:rsidRPr="00097248">
        <w:rPr>
          <w:spacing w:val="-2"/>
          <w:szCs w:val="20"/>
        </w:rPr>
        <w:t>”</w:t>
      </w:r>
      <w:r w:rsidRPr="00097248">
        <w:rPr>
          <w:spacing w:val="-2"/>
          <w:szCs w:val="20"/>
        </w:rPr>
        <w:t>.</w:t>
      </w:r>
    </w:p>
    <w:p w14:paraId="20582FA6" w14:textId="65CFCC4F" w:rsidR="00646E9B" w:rsidRPr="008505BF" w:rsidRDefault="00646E9B" w:rsidP="007620AD">
      <w:pPr>
        <w:pStyle w:val="Nagwek1"/>
      </w:pPr>
      <w:bookmarkStart w:id="19" w:name="_Toc64387238"/>
      <w:r w:rsidRPr="008505BF">
        <w:t>MATERIAŁY</w:t>
      </w:r>
      <w:bookmarkEnd w:id="19"/>
    </w:p>
    <w:p w14:paraId="32DA497E" w14:textId="77777777" w:rsidR="005E5892" w:rsidRPr="00B909DF" w:rsidRDefault="005E5892" w:rsidP="00097248">
      <w:pPr>
        <w:pStyle w:val="Nagwek2"/>
        <w:rPr>
          <w:caps/>
        </w:rPr>
      </w:pPr>
      <w:bookmarkStart w:id="20" w:name="_Toc64387239"/>
      <w:r w:rsidRPr="00B909DF">
        <w:rPr>
          <w:caps/>
        </w:rPr>
        <w:t>O</w:t>
      </w:r>
      <w:r w:rsidRPr="00B909DF">
        <w:t>gólne wymagania dotyczące materiałów</w:t>
      </w:r>
      <w:bookmarkEnd w:id="20"/>
    </w:p>
    <w:p w14:paraId="3D616E31" w14:textId="4336E843" w:rsidR="00210D42" w:rsidRDefault="00646E9B" w:rsidP="00D13BF5">
      <w:pPr>
        <w:rPr>
          <w:szCs w:val="20"/>
        </w:rPr>
      </w:pPr>
      <w:r w:rsidRPr="007646DD">
        <w:rPr>
          <w:szCs w:val="20"/>
        </w:rPr>
        <w:t>Ogólne wymagania dotyczące materiałów, ich pozyskiwania i składowania podano w D</w:t>
      </w:r>
      <w:r w:rsidR="00210D42">
        <w:rPr>
          <w:szCs w:val="20"/>
        </w:rPr>
        <w:t>-</w:t>
      </w:r>
      <w:r w:rsidRPr="007646DD">
        <w:rPr>
          <w:szCs w:val="20"/>
        </w:rPr>
        <w:t>M</w:t>
      </w:r>
      <w:r w:rsidR="0012400A">
        <w:rPr>
          <w:szCs w:val="20"/>
        </w:rPr>
        <w:t>-</w:t>
      </w:r>
      <w:r w:rsidRPr="007646DD">
        <w:rPr>
          <w:szCs w:val="20"/>
        </w:rPr>
        <w:t xml:space="preserve">00.00.00 </w:t>
      </w:r>
      <w:r w:rsidR="00097248">
        <w:rPr>
          <w:szCs w:val="20"/>
        </w:rPr>
        <w:t>„</w:t>
      </w:r>
      <w:r w:rsidRPr="007646DD">
        <w:rPr>
          <w:szCs w:val="20"/>
        </w:rPr>
        <w:t>Wymagania ogólne</w:t>
      </w:r>
      <w:r w:rsidR="00097248">
        <w:rPr>
          <w:szCs w:val="20"/>
        </w:rPr>
        <w:t>”</w:t>
      </w:r>
      <w:r w:rsidR="00807B91">
        <w:rPr>
          <w:szCs w:val="20"/>
        </w:rPr>
        <w:t>.</w:t>
      </w:r>
      <w:r w:rsidR="00807B91" w:rsidRPr="00807B91">
        <w:rPr>
          <w:szCs w:val="20"/>
        </w:rPr>
        <w:t xml:space="preserve"> </w:t>
      </w:r>
      <w:r w:rsidR="00807B91" w:rsidRPr="007646DD">
        <w:rPr>
          <w:szCs w:val="20"/>
        </w:rPr>
        <w:t>Poszczególne rodzaje materiałów powinny pochodzić ze źródeł zatwierdzonych przez Inżyniera</w:t>
      </w:r>
      <w:r w:rsidR="00807B91">
        <w:rPr>
          <w:szCs w:val="20"/>
        </w:rPr>
        <w:t>/Inspektora Nadzoru.</w:t>
      </w:r>
    </w:p>
    <w:p w14:paraId="7DF69E23" w14:textId="1A2CC81A" w:rsidR="00210D42" w:rsidRPr="00210D42" w:rsidRDefault="00210D42" w:rsidP="00210D42">
      <w:pPr>
        <w:rPr>
          <w:szCs w:val="20"/>
        </w:rPr>
      </w:pPr>
      <w:r w:rsidRPr="00210D42">
        <w:rPr>
          <w:szCs w:val="20"/>
          <w:u w:val="single"/>
        </w:rPr>
        <w:t>Dodatkowo wymaga się</w:t>
      </w:r>
      <w:r w:rsidRPr="00210D42">
        <w:rPr>
          <w:szCs w:val="20"/>
        </w:rPr>
        <w:t>: wraz z deklaracją właściwości użytkowych spoiwa hydraulicznego lub wapna, powinna być dostarczona karta charakterystyki o substancjach za</w:t>
      </w:r>
      <w:r w:rsidR="008505BF">
        <w:rPr>
          <w:szCs w:val="20"/>
        </w:rPr>
        <w:t>wartych w </w:t>
      </w:r>
      <w:r w:rsidRPr="00210D42">
        <w:rPr>
          <w:szCs w:val="20"/>
        </w:rPr>
        <w:t>wyrobie budowlanym, o których mowa odpowiednio w art. 31</w:t>
      </w:r>
      <w:r w:rsidR="00807B91">
        <w:rPr>
          <w:szCs w:val="20"/>
        </w:rPr>
        <w:t xml:space="preserve"> </w:t>
      </w:r>
      <w:r w:rsidRPr="00210D42">
        <w:rPr>
          <w:szCs w:val="20"/>
        </w:rPr>
        <w:t>lub art.</w:t>
      </w:r>
      <w:r w:rsidR="00807B91">
        <w:rPr>
          <w:szCs w:val="20"/>
        </w:rPr>
        <w:t xml:space="preserve"> </w:t>
      </w:r>
      <w:r w:rsidRPr="00210D42">
        <w:rPr>
          <w:szCs w:val="20"/>
        </w:rPr>
        <w:t>33 rozporządzenia (WE) nr 1907/2006 Parlamentu Europejskiego i Rady z dnia 18 grudnia 2006 r. w sprawie rejestracji, oceny, udzielania zezwoleń i stosowanych ograniczeń w zakresie chemikaliów (REACH) i utworzenia Europejskiej Agencji Chemikaliów.</w:t>
      </w:r>
    </w:p>
    <w:p w14:paraId="42F80CEB" w14:textId="2AB74A5B" w:rsidR="00210D42" w:rsidRDefault="00210D42" w:rsidP="00210D42">
      <w:pPr>
        <w:rPr>
          <w:szCs w:val="20"/>
        </w:rPr>
      </w:pPr>
      <w:r w:rsidRPr="00210D42">
        <w:rPr>
          <w:szCs w:val="20"/>
        </w:rPr>
        <w:t>Oznakowanie wyrobu budowlanego, stanowiącego mieszaninę niebezpieczną według rozporządzenia REACH, powinno być zgodne z wymagan</w:t>
      </w:r>
      <w:r w:rsidR="008505BF">
        <w:rPr>
          <w:szCs w:val="20"/>
        </w:rPr>
        <w:t>iami Ministra Zdrowia z dnia 20 </w:t>
      </w:r>
      <w:r w:rsidRPr="00210D42">
        <w:rPr>
          <w:szCs w:val="20"/>
        </w:rPr>
        <w:t>kwietnia 2012 r. w sprawie oznakowania opakow</w:t>
      </w:r>
      <w:r w:rsidR="008505BF">
        <w:rPr>
          <w:szCs w:val="20"/>
        </w:rPr>
        <w:t>ań substancji niebezpiecznych i </w:t>
      </w:r>
      <w:r w:rsidRPr="00210D42">
        <w:rPr>
          <w:szCs w:val="20"/>
        </w:rPr>
        <w:t>mieszanin niebezpiecznych oraz niektórych mieszanin (tekst jednoli</w:t>
      </w:r>
      <w:r w:rsidR="008505BF">
        <w:rPr>
          <w:szCs w:val="20"/>
        </w:rPr>
        <w:t>ty: Dz. U. z 2015 r. poz.450) i </w:t>
      </w:r>
      <w:r w:rsidRPr="00210D42">
        <w:rPr>
          <w:szCs w:val="20"/>
        </w:rPr>
        <w:t>rozporządzenia Parlamentu Europejskiego i R</w:t>
      </w:r>
      <w:r w:rsidR="008505BF">
        <w:rPr>
          <w:szCs w:val="20"/>
        </w:rPr>
        <w:t>ady (WE) nr 1272/2008 z dnia 16 </w:t>
      </w:r>
      <w:r w:rsidRPr="00210D42">
        <w:rPr>
          <w:szCs w:val="20"/>
        </w:rPr>
        <w:t>grudnia 2008r. w sprawie klasyfikacji, oznakowania i pakowania substancji i mieszanin, zmieniającego i uchylającego dyrektywy 67/548/EWG i 1999/45/WE oraz zmieniającego rozporządzenie (WE) nr 1907/2006.</w:t>
      </w:r>
    </w:p>
    <w:p w14:paraId="669694B8" w14:textId="5D4B50B7" w:rsidR="00210D42" w:rsidRPr="00D97060" w:rsidRDefault="00646E9B" w:rsidP="00097248">
      <w:pPr>
        <w:pStyle w:val="Nagwek2"/>
      </w:pPr>
      <w:bookmarkStart w:id="21" w:name="_Toc64387240"/>
      <w:r w:rsidRPr="00D97060">
        <w:t>Rodzaje materiałów</w:t>
      </w:r>
      <w:r w:rsidR="00210D42" w:rsidRPr="00D97060">
        <w:t xml:space="preserve"> wchodzących w skład gruntu stabilizowanego spoiwem hydraulicznym lub wapnem</w:t>
      </w:r>
      <w:bookmarkEnd w:id="21"/>
    </w:p>
    <w:p w14:paraId="2A0651A2" w14:textId="31183DBF" w:rsidR="00210D42" w:rsidRPr="00240968" w:rsidRDefault="00643750" w:rsidP="007620AD">
      <w:pPr>
        <w:pStyle w:val="Nagwek3"/>
      </w:pPr>
      <w:r w:rsidRPr="00240968">
        <w:t>Grunt</w:t>
      </w:r>
    </w:p>
    <w:p w14:paraId="4F766B00" w14:textId="4A674FCC" w:rsidR="00210D42" w:rsidRPr="00143F3F" w:rsidRDefault="00D97060" w:rsidP="00A72B60">
      <w:pPr>
        <w:pStyle w:val="Nagwek4"/>
      </w:pPr>
      <w:r w:rsidRPr="00143F3F">
        <w:t>Grunty do stabilizacji wapnem</w:t>
      </w:r>
    </w:p>
    <w:p w14:paraId="0CF3ACDB" w14:textId="27DD5944" w:rsidR="00210D42" w:rsidRPr="00B909DF" w:rsidRDefault="00210D42" w:rsidP="00143F3F">
      <w:r w:rsidRPr="00B909DF">
        <w:t xml:space="preserve">Do stabilizacji wapnem nadają się grunty spoiste zawierające minerały ilaste, które wchodzą w reakcję z dodanym wapnem. Grunty do stabilizacji wapnem powinny spełniać wymagania podane w </w:t>
      </w:r>
      <w:r w:rsidR="005E5892">
        <w:t>Tab</w:t>
      </w:r>
      <w:r w:rsidR="0012400A">
        <w:t>eli</w:t>
      </w:r>
      <w:r w:rsidRPr="00B909DF">
        <w:t xml:space="preserve"> 1. Grunty nie powinny zawierać siarczanów ani innych substancji, które mogłyby spowodować pęcznienie, co po dodaniu wapna mogłoby spowodować pęcznienie mieszanki w stopniu przekraczającym wartość dopuszczalną podane w pkt. 5.4 niniejszych WWiORB. Przydatność gruntów do stabilizacji wapnem należy ocenić na podstawie wyników badań laboratoryjnych.</w:t>
      </w:r>
    </w:p>
    <w:p w14:paraId="7B3AF677" w14:textId="6EEB1729" w:rsidR="00210D42" w:rsidRPr="00807B91" w:rsidRDefault="0012400A" w:rsidP="005E5892">
      <w:r w:rsidRPr="00807B91">
        <w:t>Tabela</w:t>
      </w:r>
      <w:r w:rsidR="00081DA5" w:rsidRPr="00807B91">
        <w:t xml:space="preserve"> 1. </w:t>
      </w:r>
      <w:r w:rsidR="00210D42" w:rsidRPr="00807B91">
        <w:t>Wymagania wobec gruntów przezn</w:t>
      </w:r>
      <w:r w:rsidR="008505BF" w:rsidRPr="00807B91">
        <w:t>aczonych do stabilizacji wapnem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4612"/>
        <w:gridCol w:w="1341"/>
        <w:gridCol w:w="1843"/>
      </w:tblGrid>
      <w:tr w:rsidR="00210D42" w:rsidRPr="00143F3F" w14:paraId="115D0EE5" w14:textId="77777777" w:rsidTr="00240968">
        <w:trPr>
          <w:jc w:val="center"/>
        </w:trPr>
        <w:tc>
          <w:tcPr>
            <w:tcW w:w="421" w:type="dxa"/>
            <w:vAlign w:val="center"/>
          </w:tcPr>
          <w:p w14:paraId="5CDAAF6E" w14:textId="77777777" w:rsidR="00210D42" w:rsidRPr="00143F3F" w:rsidRDefault="00210D42" w:rsidP="00143F3F">
            <w:pPr>
              <w:pStyle w:val="Bezodstpw"/>
            </w:pPr>
            <w:r w:rsidRPr="00143F3F">
              <w:t>Lp.</w:t>
            </w:r>
          </w:p>
        </w:tc>
        <w:tc>
          <w:tcPr>
            <w:tcW w:w="4612" w:type="dxa"/>
            <w:vAlign w:val="center"/>
          </w:tcPr>
          <w:p w14:paraId="4C88FC0E" w14:textId="77777777" w:rsidR="00210D42" w:rsidRPr="00143F3F" w:rsidRDefault="00210D42" w:rsidP="00143F3F">
            <w:pPr>
              <w:pStyle w:val="Bezodstpw"/>
            </w:pPr>
            <w:r w:rsidRPr="00143F3F">
              <w:t>Właściwości gruntu</w:t>
            </w:r>
          </w:p>
        </w:tc>
        <w:tc>
          <w:tcPr>
            <w:tcW w:w="1341" w:type="dxa"/>
            <w:vAlign w:val="center"/>
          </w:tcPr>
          <w:p w14:paraId="3E3A90E8" w14:textId="77777777" w:rsidR="00210D42" w:rsidRPr="00143F3F" w:rsidRDefault="00210D42" w:rsidP="00143F3F">
            <w:pPr>
              <w:pStyle w:val="Bezodstpw"/>
            </w:pPr>
            <w:r w:rsidRPr="00143F3F">
              <w:t>Wymagania</w:t>
            </w:r>
          </w:p>
        </w:tc>
        <w:tc>
          <w:tcPr>
            <w:tcW w:w="1843" w:type="dxa"/>
            <w:vAlign w:val="center"/>
          </w:tcPr>
          <w:p w14:paraId="174D73B8" w14:textId="37F7DD9E" w:rsidR="00210D42" w:rsidRPr="00143F3F" w:rsidRDefault="00210D42" w:rsidP="00143F3F">
            <w:pPr>
              <w:pStyle w:val="Bezodstpw"/>
            </w:pPr>
            <w:r w:rsidRPr="00143F3F">
              <w:t>Metoda badania</w:t>
            </w:r>
          </w:p>
        </w:tc>
      </w:tr>
      <w:tr w:rsidR="00210D42" w:rsidRPr="00143F3F" w14:paraId="1668FEF5" w14:textId="77777777" w:rsidTr="00240968">
        <w:trPr>
          <w:jc w:val="center"/>
        </w:trPr>
        <w:tc>
          <w:tcPr>
            <w:tcW w:w="421" w:type="dxa"/>
            <w:vAlign w:val="center"/>
          </w:tcPr>
          <w:p w14:paraId="3A1131BF" w14:textId="77777777" w:rsidR="00210D42" w:rsidRPr="00143F3F" w:rsidRDefault="00210D42" w:rsidP="00143F3F">
            <w:pPr>
              <w:pStyle w:val="Bezodstpw"/>
            </w:pPr>
            <w:r w:rsidRPr="00143F3F">
              <w:t>1</w:t>
            </w:r>
          </w:p>
        </w:tc>
        <w:tc>
          <w:tcPr>
            <w:tcW w:w="4612" w:type="dxa"/>
            <w:vAlign w:val="center"/>
          </w:tcPr>
          <w:p w14:paraId="40AE3BF6" w14:textId="77777777" w:rsidR="00210D42" w:rsidRPr="00143F3F" w:rsidRDefault="00210D42" w:rsidP="00143F3F">
            <w:pPr>
              <w:pStyle w:val="Bezodstpw"/>
            </w:pPr>
            <w:r w:rsidRPr="00143F3F">
              <w:t>Wskaźnik plastyczności, % (m/m), nie mniej niż</w:t>
            </w:r>
          </w:p>
        </w:tc>
        <w:tc>
          <w:tcPr>
            <w:tcW w:w="1341" w:type="dxa"/>
            <w:vAlign w:val="center"/>
          </w:tcPr>
          <w:p w14:paraId="773F2275" w14:textId="77777777" w:rsidR="00210D42" w:rsidRPr="00143F3F" w:rsidRDefault="00210D42" w:rsidP="00143F3F">
            <w:pPr>
              <w:pStyle w:val="Bezodstpw"/>
            </w:pPr>
            <w:r w:rsidRPr="00143F3F">
              <w:t>7</w:t>
            </w:r>
          </w:p>
        </w:tc>
        <w:tc>
          <w:tcPr>
            <w:tcW w:w="1843" w:type="dxa"/>
            <w:vAlign w:val="center"/>
          </w:tcPr>
          <w:p w14:paraId="4C19D764" w14:textId="77777777" w:rsidR="00210D42" w:rsidRPr="00143F3F" w:rsidRDefault="00210D42" w:rsidP="00143F3F">
            <w:pPr>
              <w:pStyle w:val="Bezodstpw"/>
            </w:pPr>
            <w:r w:rsidRPr="00143F3F">
              <w:t>PN-B-04481</w:t>
            </w:r>
          </w:p>
        </w:tc>
      </w:tr>
      <w:tr w:rsidR="00210D42" w:rsidRPr="00143F3F" w14:paraId="0D58E4AD" w14:textId="77777777" w:rsidTr="00240968">
        <w:trPr>
          <w:jc w:val="center"/>
        </w:trPr>
        <w:tc>
          <w:tcPr>
            <w:tcW w:w="421" w:type="dxa"/>
            <w:vAlign w:val="center"/>
          </w:tcPr>
          <w:p w14:paraId="5509B87F" w14:textId="77777777" w:rsidR="00210D42" w:rsidRPr="00143F3F" w:rsidRDefault="00210D42" w:rsidP="00143F3F">
            <w:pPr>
              <w:pStyle w:val="Bezodstpw"/>
            </w:pPr>
            <w:r w:rsidRPr="00143F3F">
              <w:t>2</w:t>
            </w:r>
          </w:p>
        </w:tc>
        <w:tc>
          <w:tcPr>
            <w:tcW w:w="4612" w:type="dxa"/>
            <w:vAlign w:val="center"/>
          </w:tcPr>
          <w:p w14:paraId="70F7C284" w14:textId="77777777" w:rsidR="00210D42" w:rsidRPr="00143F3F" w:rsidRDefault="00210D42" w:rsidP="00143F3F">
            <w:pPr>
              <w:pStyle w:val="Bezodstpw"/>
            </w:pPr>
            <w:r w:rsidRPr="00143F3F">
              <w:t>Zawartość ziaren większych od # 40 mm, % (m/m), nie więcej niż</w:t>
            </w:r>
          </w:p>
        </w:tc>
        <w:tc>
          <w:tcPr>
            <w:tcW w:w="1341" w:type="dxa"/>
            <w:vAlign w:val="center"/>
          </w:tcPr>
          <w:p w14:paraId="6BEE2EBF" w14:textId="77777777" w:rsidR="00210D42" w:rsidRPr="00143F3F" w:rsidRDefault="00210D42" w:rsidP="00143F3F">
            <w:pPr>
              <w:pStyle w:val="Bezodstpw"/>
            </w:pPr>
            <w:r w:rsidRPr="00143F3F">
              <w:t>15</w:t>
            </w:r>
          </w:p>
        </w:tc>
        <w:tc>
          <w:tcPr>
            <w:tcW w:w="1843" w:type="dxa"/>
            <w:vAlign w:val="center"/>
          </w:tcPr>
          <w:p w14:paraId="2B844BB3" w14:textId="77777777" w:rsidR="00210D42" w:rsidRPr="00143F3F" w:rsidRDefault="00210D42" w:rsidP="00143F3F">
            <w:pPr>
              <w:pStyle w:val="Bezodstpw"/>
            </w:pPr>
            <w:r w:rsidRPr="00143F3F">
              <w:t>PN-B-04481</w:t>
            </w:r>
          </w:p>
        </w:tc>
      </w:tr>
      <w:tr w:rsidR="00210D42" w:rsidRPr="00143F3F" w14:paraId="0E704283" w14:textId="77777777" w:rsidTr="00240968">
        <w:trPr>
          <w:jc w:val="center"/>
        </w:trPr>
        <w:tc>
          <w:tcPr>
            <w:tcW w:w="421" w:type="dxa"/>
            <w:vAlign w:val="center"/>
          </w:tcPr>
          <w:p w14:paraId="264981BD" w14:textId="77777777" w:rsidR="00210D42" w:rsidRPr="00143F3F" w:rsidRDefault="00210D42" w:rsidP="00143F3F">
            <w:pPr>
              <w:pStyle w:val="Bezodstpw"/>
            </w:pPr>
            <w:r w:rsidRPr="00143F3F">
              <w:t>3</w:t>
            </w:r>
          </w:p>
        </w:tc>
        <w:tc>
          <w:tcPr>
            <w:tcW w:w="4612" w:type="dxa"/>
            <w:vAlign w:val="center"/>
          </w:tcPr>
          <w:p w14:paraId="6D02EEAC" w14:textId="77777777" w:rsidR="00210D42" w:rsidRPr="00143F3F" w:rsidRDefault="00210D42" w:rsidP="00143F3F">
            <w:pPr>
              <w:pStyle w:val="Bezodstpw"/>
            </w:pPr>
            <w:r w:rsidRPr="00143F3F">
              <w:t>Zawartość części organicznych, % (m/m), nie więcej niż</w:t>
            </w:r>
          </w:p>
        </w:tc>
        <w:tc>
          <w:tcPr>
            <w:tcW w:w="1341" w:type="dxa"/>
            <w:vAlign w:val="center"/>
          </w:tcPr>
          <w:p w14:paraId="248B3379" w14:textId="77777777" w:rsidR="00210D42" w:rsidRPr="00143F3F" w:rsidRDefault="00210D42" w:rsidP="00143F3F">
            <w:pPr>
              <w:pStyle w:val="Bezodstpw"/>
            </w:pPr>
            <w:r w:rsidRPr="00143F3F">
              <w:t>10</w:t>
            </w:r>
          </w:p>
        </w:tc>
        <w:tc>
          <w:tcPr>
            <w:tcW w:w="1843" w:type="dxa"/>
            <w:vAlign w:val="center"/>
          </w:tcPr>
          <w:p w14:paraId="0B426D85" w14:textId="77777777" w:rsidR="00210D42" w:rsidRPr="00143F3F" w:rsidRDefault="00210D42" w:rsidP="00143F3F">
            <w:pPr>
              <w:pStyle w:val="Bezodstpw"/>
            </w:pPr>
            <w:r w:rsidRPr="00143F3F">
              <w:t>PN-B-04481</w:t>
            </w:r>
          </w:p>
        </w:tc>
      </w:tr>
      <w:tr w:rsidR="00210D42" w:rsidRPr="00143F3F" w14:paraId="488E624D" w14:textId="77777777" w:rsidTr="00240968">
        <w:trPr>
          <w:trHeight w:val="364"/>
          <w:jc w:val="center"/>
        </w:trPr>
        <w:tc>
          <w:tcPr>
            <w:tcW w:w="421" w:type="dxa"/>
            <w:vAlign w:val="center"/>
          </w:tcPr>
          <w:p w14:paraId="03B4621A" w14:textId="77777777" w:rsidR="00210D42" w:rsidRPr="00143F3F" w:rsidRDefault="00210D42" w:rsidP="00143F3F">
            <w:pPr>
              <w:pStyle w:val="Bezodstpw"/>
            </w:pPr>
            <w:r w:rsidRPr="00143F3F">
              <w:t>4</w:t>
            </w:r>
          </w:p>
        </w:tc>
        <w:tc>
          <w:tcPr>
            <w:tcW w:w="4612" w:type="dxa"/>
            <w:vAlign w:val="center"/>
          </w:tcPr>
          <w:p w14:paraId="3A243000" w14:textId="77777777" w:rsidR="00210D42" w:rsidRPr="00143F3F" w:rsidRDefault="00210D42" w:rsidP="00143F3F">
            <w:pPr>
              <w:pStyle w:val="Bezodstpw"/>
            </w:pPr>
            <w:r w:rsidRPr="00143F3F">
              <w:t>Wskaźnik piaskowy, nie więcej niż</w:t>
            </w:r>
          </w:p>
        </w:tc>
        <w:tc>
          <w:tcPr>
            <w:tcW w:w="1341" w:type="dxa"/>
            <w:vAlign w:val="center"/>
          </w:tcPr>
          <w:p w14:paraId="19523E74" w14:textId="77777777" w:rsidR="00210D42" w:rsidRPr="00143F3F" w:rsidRDefault="00210D42" w:rsidP="00143F3F">
            <w:pPr>
              <w:pStyle w:val="Bezodstpw"/>
            </w:pPr>
            <w:r w:rsidRPr="00143F3F">
              <w:t>30</w:t>
            </w:r>
          </w:p>
        </w:tc>
        <w:tc>
          <w:tcPr>
            <w:tcW w:w="1843" w:type="dxa"/>
            <w:vAlign w:val="center"/>
          </w:tcPr>
          <w:p w14:paraId="0332A270" w14:textId="77777777" w:rsidR="00210D42" w:rsidRPr="00143F3F" w:rsidRDefault="00210D42" w:rsidP="00143F3F">
            <w:pPr>
              <w:pStyle w:val="Bezodstpw"/>
            </w:pPr>
            <w:r w:rsidRPr="00143F3F">
              <w:t>BN-8931-01</w:t>
            </w:r>
          </w:p>
        </w:tc>
      </w:tr>
    </w:tbl>
    <w:p w14:paraId="47184F24" w14:textId="783A9D0E" w:rsidR="00210D42" w:rsidRPr="00B909DF" w:rsidRDefault="008505BF" w:rsidP="00A72B60">
      <w:pPr>
        <w:pStyle w:val="Nagwek4"/>
      </w:pPr>
      <w:r>
        <w:t>Grunty do stabilizacji cementem</w:t>
      </w:r>
    </w:p>
    <w:p w14:paraId="0AA0F392" w14:textId="62D2E74C" w:rsidR="00210D42" w:rsidRPr="00B909DF" w:rsidRDefault="00210D42" w:rsidP="005E5892">
      <w:r w:rsidRPr="00B909DF">
        <w:t>Do wykonania stabilizacji cementem nadają się grunty</w:t>
      </w:r>
      <w:r w:rsidR="00143F3F">
        <w:t xml:space="preserve"> spełniające wymagania podane w </w:t>
      </w:r>
      <w:r w:rsidR="005E5892">
        <w:t>Tab</w:t>
      </w:r>
      <w:r w:rsidR="0012400A">
        <w:t>eli</w:t>
      </w:r>
      <w:r w:rsidRPr="00B909DF">
        <w:t xml:space="preserve"> 2. Przydatność gruntów do stabilizacji cementem należy ocenić na podstawie wyników badań laboratoryjnych. </w:t>
      </w:r>
    </w:p>
    <w:p w14:paraId="5BACD332" w14:textId="7EC49536" w:rsidR="00210D42" w:rsidRPr="00807B91" w:rsidRDefault="0012400A" w:rsidP="005E5892">
      <w:r w:rsidRPr="00807B91">
        <w:t>Tabela</w:t>
      </w:r>
      <w:r w:rsidR="00210D42" w:rsidRPr="00807B91">
        <w:t xml:space="preserve"> 2</w:t>
      </w:r>
      <w:r w:rsidR="00081DA5" w:rsidRPr="00807B91">
        <w:t xml:space="preserve">. </w:t>
      </w:r>
      <w:r w:rsidR="00210D42" w:rsidRPr="00807B91">
        <w:t>Wymagania wobec gruntów przeznaczonych do stabilizacji cementem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8"/>
        <w:gridCol w:w="4720"/>
        <w:gridCol w:w="1330"/>
        <w:gridCol w:w="2213"/>
      </w:tblGrid>
      <w:tr w:rsidR="00210D42" w:rsidRPr="00143F3F" w14:paraId="5DEAD0E1" w14:textId="77777777" w:rsidTr="00240968">
        <w:trPr>
          <w:jc w:val="center"/>
        </w:trPr>
        <w:tc>
          <w:tcPr>
            <w:tcW w:w="418" w:type="dxa"/>
            <w:tcBorders>
              <w:bottom w:val="single" w:sz="4" w:space="0" w:color="auto"/>
            </w:tcBorders>
            <w:vAlign w:val="center"/>
          </w:tcPr>
          <w:p w14:paraId="799171A6" w14:textId="77777777" w:rsidR="00210D42" w:rsidRPr="00143F3F" w:rsidRDefault="00210D42" w:rsidP="00143F3F">
            <w:pPr>
              <w:pStyle w:val="Bezodstpw"/>
            </w:pPr>
            <w:r w:rsidRPr="00143F3F">
              <w:t>Lp.</w:t>
            </w:r>
          </w:p>
        </w:tc>
        <w:tc>
          <w:tcPr>
            <w:tcW w:w="4720" w:type="dxa"/>
            <w:tcBorders>
              <w:bottom w:val="single" w:sz="4" w:space="0" w:color="auto"/>
            </w:tcBorders>
            <w:vAlign w:val="center"/>
          </w:tcPr>
          <w:p w14:paraId="5BC1DEAB" w14:textId="77777777" w:rsidR="00210D42" w:rsidRPr="00143F3F" w:rsidRDefault="00210D42" w:rsidP="00143F3F">
            <w:pPr>
              <w:pStyle w:val="Bezodstpw"/>
            </w:pPr>
            <w:r w:rsidRPr="00143F3F">
              <w:t>Właściwości gruntu</w:t>
            </w:r>
          </w:p>
        </w:tc>
        <w:tc>
          <w:tcPr>
            <w:tcW w:w="1330" w:type="dxa"/>
            <w:tcBorders>
              <w:bottom w:val="single" w:sz="4" w:space="0" w:color="auto"/>
            </w:tcBorders>
            <w:vAlign w:val="center"/>
          </w:tcPr>
          <w:p w14:paraId="37883F95" w14:textId="77777777" w:rsidR="00210D42" w:rsidRPr="00143F3F" w:rsidRDefault="00210D42" w:rsidP="00143F3F">
            <w:pPr>
              <w:pStyle w:val="Bezodstpw"/>
            </w:pPr>
            <w:r w:rsidRPr="00143F3F">
              <w:t>Wymagania</w:t>
            </w:r>
          </w:p>
        </w:tc>
        <w:tc>
          <w:tcPr>
            <w:tcW w:w="2213" w:type="dxa"/>
            <w:tcBorders>
              <w:bottom w:val="single" w:sz="4" w:space="0" w:color="auto"/>
            </w:tcBorders>
            <w:vAlign w:val="center"/>
          </w:tcPr>
          <w:p w14:paraId="00FBFB78" w14:textId="3AB416D3" w:rsidR="00210D42" w:rsidRPr="00143F3F" w:rsidRDefault="00210D42" w:rsidP="00143F3F">
            <w:pPr>
              <w:pStyle w:val="Bezodstpw"/>
            </w:pPr>
            <w:r w:rsidRPr="00143F3F">
              <w:t>Metoda badania</w:t>
            </w:r>
          </w:p>
        </w:tc>
      </w:tr>
      <w:tr w:rsidR="00210D42" w:rsidRPr="00143F3F" w14:paraId="23296576" w14:textId="77777777" w:rsidTr="00240968">
        <w:trPr>
          <w:jc w:val="center"/>
        </w:trPr>
        <w:tc>
          <w:tcPr>
            <w:tcW w:w="418" w:type="dxa"/>
            <w:tcBorders>
              <w:top w:val="single" w:sz="4" w:space="0" w:color="auto"/>
            </w:tcBorders>
            <w:vAlign w:val="center"/>
          </w:tcPr>
          <w:p w14:paraId="145C40FA" w14:textId="77777777" w:rsidR="00210D42" w:rsidRPr="00143F3F" w:rsidRDefault="00210D42" w:rsidP="00143F3F">
            <w:pPr>
              <w:pStyle w:val="Bezodstpw"/>
            </w:pPr>
            <w:r w:rsidRPr="00143F3F">
              <w:t>1</w:t>
            </w:r>
          </w:p>
        </w:tc>
        <w:tc>
          <w:tcPr>
            <w:tcW w:w="4720" w:type="dxa"/>
            <w:tcBorders>
              <w:top w:val="single" w:sz="4" w:space="0" w:color="auto"/>
            </w:tcBorders>
            <w:vAlign w:val="center"/>
          </w:tcPr>
          <w:p w14:paraId="323571B7" w14:textId="77777777" w:rsidR="00210D42" w:rsidRPr="00143F3F" w:rsidRDefault="00210D42" w:rsidP="00143F3F">
            <w:pPr>
              <w:pStyle w:val="Bezodstpw"/>
            </w:pPr>
            <w:r w:rsidRPr="00143F3F">
              <w:t>Uziarnienie</w:t>
            </w:r>
          </w:p>
          <w:p w14:paraId="47584A7A" w14:textId="77777777" w:rsidR="00210D42" w:rsidRPr="00143F3F" w:rsidRDefault="00210D42" w:rsidP="00143F3F">
            <w:pPr>
              <w:pStyle w:val="Bezodstpw"/>
            </w:pPr>
            <w:r w:rsidRPr="00143F3F">
              <w:t xml:space="preserve">ziaren przechodzących przez sito # </w:t>
            </w:r>
            <w:smartTag w:uri="urn:schemas-microsoft-com:office:smarttags" w:element="metricconverter">
              <w:smartTagPr>
                <w:attr w:name="ProductID" w:val="40 mm"/>
              </w:smartTagPr>
              <w:r w:rsidRPr="00143F3F">
                <w:t>40 mm</w:t>
              </w:r>
            </w:smartTag>
            <w:r w:rsidRPr="00143F3F">
              <w:t>, % (m/m), nie mniej niż:</w:t>
            </w:r>
          </w:p>
          <w:p w14:paraId="212E11B9" w14:textId="77777777" w:rsidR="00210D42" w:rsidRPr="00143F3F" w:rsidRDefault="00210D42" w:rsidP="00143F3F">
            <w:pPr>
              <w:pStyle w:val="Bezodstpw"/>
            </w:pPr>
            <w:r w:rsidRPr="00143F3F">
              <w:t xml:space="preserve">ziaren przechodzących przez sito # </w:t>
            </w:r>
            <w:smartTag w:uri="urn:schemas-microsoft-com:office:smarttags" w:element="metricconverter">
              <w:smartTagPr>
                <w:attr w:name="ProductID" w:val="20 mm"/>
              </w:smartTagPr>
              <w:r w:rsidRPr="00143F3F">
                <w:t>20 mm</w:t>
              </w:r>
            </w:smartTag>
            <w:r w:rsidRPr="00143F3F">
              <w:t>, % (m/m), powyżej</w:t>
            </w:r>
          </w:p>
          <w:p w14:paraId="7F6AB328" w14:textId="77777777" w:rsidR="00210D42" w:rsidRPr="00143F3F" w:rsidRDefault="00210D42" w:rsidP="00143F3F">
            <w:pPr>
              <w:pStyle w:val="Bezodstpw"/>
            </w:pPr>
            <w:r w:rsidRPr="00143F3F">
              <w:t xml:space="preserve">ziaren przechodzących przez sito # </w:t>
            </w:r>
            <w:smartTag w:uri="urn:schemas-microsoft-com:office:smarttags" w:element="metricconverter">
              <w:smartTagPr>
                <w:attr w:name="ProductID" w:val="4 mm"/>
              </w:smartTagPr>
              <w:r w:rsidRPr="00143F3F">
                <w:t>4 mm</w:t>
              </w:r>
            </w:smartTag>
            <w:r w:rsidRPr="00143F3F">
              <w:t>, % (m/m), powyżej</w:t>
            </w:r>
          </w:p>
          <w:p w14:paraId="3B67F447" w14:textId="77777777" w:rsidR="00210D42" w:rsidRPr="00143F3F" w:rsidRDefault="00210D42" w:rsidP="00143F3F">
            <w:pPr>
              <w:pStyle w:val="Bezodstpw"/>
            </w:pPr>
            <w:r w:rsidRPr="00143F3F">
              <w:t xml:space="preserve">cząstek mniejszych od </w:t>
            </w:r>
            <w:smartTag w:uri="urn:schemas-microsoft-com:office:smarttags" w:element="metricconverter">
              <w:smartTagPr>
                <w:attr w:name="ProductID" w:val="0,002 mm"/>
              </w:smartTagPr>
              <w:r w:rsidRPr="00143F3F">
                <w:t>0,002 mm</w:t>
              </w:r>
            </w:smartTag>
            <w:r w:rsidRPr="00143F3F">
              <w:t>, % (m/m), poniżej</w:t>
            </w:r>
          </w:p>
        </w:tc>
        <w:tc>
          <w:tcPr>
            <w:tcW w:w="1330" w:type="dxa"/>
            <w:tcBorders>
              <w:top w:val="single" w:sz="4" w:space="0" w:color="auto"/>
            </w:tcBorders>
            <w:vAlign w:val="center"/>
          </w:tcPr>
          <w:p w14:paraId="5BF038B3" w14:textId="77777777" w:rsidR="00210D42" w:rsidRPr="00143F3F" w:rsidRDefault="00210D42" w:rsidP="00143F3F">
            <w:pPr>
              <w:pStyle w:val="Bezodstpw"/>
            </w:pPr>
          </w:p>
          <w:p w14:paraId="29BC0CCF" w14:textId="77777777" w:rsidR="00210D42" w:rsidRPr="00143F3F" w:rsidRDefault="00210D42" w:rsidP="00143F3F">
            <w:pPr>
              <w:pStyle w:val="Bezodstpw"/>
            </w:pPr>
            <w:r w:rsidRPr="00143F3F">
              <w:t>100</w:t>
            </w:r>
          </w:p>
          <w:p w14:paraId="2E443C9D" w14:textId="77777777" w:rsidR="00210D42" w:rsidRPr="00143F3F" w:rsidRDefault="00210D42" w:rsidP="00143F3F">
            <w:pPr>
              <w:pStyle w:val="Bezodstpw"/>
            </w:pPr>
          </w:p>
          <w:p w14:paraId="0AD61D98" w14:textId="77777777" w:rsidR="00210D42" w:rsidRPr="00143F3F" w:rsidRDefault="00210D42" w:rsidP="00143F3F">
            <w:pPr>
              <w:pStyle w:val="Bezodstpw"/>
            </w:pPr>
            <w:r w:rsidRPr="00143F3F">
              <w:t>85</w:t>
            </w:r>
          </w:p>
          <w:p w14:paraId="5339F96E" w14:textId="77777777" w:rsidR="00210D42" w:rsidRPr="00143F3F" w:rsidRDefault="00210D42" w:rsidP="00143F3F">
            <w:pPr>
              <w:pStyle w:val="Bezodstpw"/>
            </w:pPr>
          </w:p>
          <w:p w14:paraId="7222C70D" w14:textId="77777777" w:rsidR="00210D42" w:rsidRPr="00143F3F" w:rsidRDefault="00210D42" w:rsidP="00143F3F">
            <w:pPr>
              <w:pStyle w:val="Bezodstpw"/>
            </w:pPr>
            <w:r w:rsidRPr="00143F3F">
              <w:t>50</w:t>
            </w:r>
          </w:p>
          <w:p w14:paraId="3B3B329D" w14:textId="77777777" w:rsidR="00210D42" w:rsidRPr="00143F3F" w:rsidRDefault="00210D42" w:rsidP="00143F3F">
            <w:pPr>
              <w:pStyle w:val="Bezodstpw"/>
            </w:pPr>
          </w:p>
          <w:p w14:paraId="6911724C" w14:textId="77777777" w:rsidR="00210D42" w:rsidRPr="00143F3F" w:rsidRDefault="00210D42" w:rsidP="00143F3F">
            <w:pPr>
              <w:pStyle w:val="Bezodstpw"/>
            </w:pPr>
            <w:r w:rsidRPr="00143F3F">
              <w:t>20</w:t>
            </w:r>
          </w:p>
        </w:tc>
        <w:tc>
          <w:tcPr>
            <w:tcW w:w="2213" w:type="dxa"/>
            <w:tcBorders>
              <w:top w:val="single" w:sz="4" w:space="0" w:color="auto"/>
            </w:tcBorders>
            <w:vAlign w:val="center"/>
          </w:tcPr>
          <w:p w14:paraId="05D04D12" w14:textId="29DC7CDD" w:rsidR="00210D42" w:rsidRPr="00143F3F" w:rsidRDefault="00210D42" w:rsidP="00143F3F">
            <w:pPr>
              <w:pStyle w:val="Bezodstpw"/>
            </w:pPr>
            <w:r w:rsidRPr="00143F3F">
              <w:t>PN-B-04481</w:t>
            </w:r>
          </w:p>
        </w:tc>
      </w:tr>
      <w:tr w:rsidR="00210D42" w:rsidRPr="00143F3F" w14:paraId="37826360" w14:textId="77777777" w:rsidTr="00240968">
        <w:trPr>
          <w:jc w:val="center"/>
        </w:trPr>
        <w:tc>
          <w:tcPr>
            <w:tcW w:w="418" w:type="dxa"/>
            <w:vAlign w:val="center"/>
          </w:tcPr>
          <w:p w14:paraId="06262302" w14:textId="77777777" w:rsidR="00210D42" w:rsidRPr="00143F3F" w:rsidRDefault="00210D42" w:rsidP="00143F3F">
            <w:pPr>
              <w:pStyle w:val="Bezodstpw"/>
            </w:pPr>
            <w:r w:rsidRPr="00143F3F">
              <w:t>2</w:t>
            </w:r>
          </w:p>
        </w:tc>
        <w:tc>
          <w:tcPr>
            <w:tcW w:w="4720" w:type="dxa"/>
            <w:vAlign w:val="center"/>
          </w:tcPr>
          <w:p w14:paraId="0019AD9E" w14:textId="77777777" w:rsidR="00210D42" w:rsidRPr="00143F3F" w:rsidRDefault="00210D42" w:rsidP="00143F3F">
            <w:pPr>
              <w:pStyle w:val="Bezodstpw"/>
            </w:pPr>
            <w:r w:rsidRPr="00143F3F">
              <w:t>Granica płynności, % (m/m), nie więcej niż:</w:t>
            </w:r>
          </w:p>
        </w:tc>
        <w:tc>
          <w:tcPr>
            <w:tcW w:w="1330" w:type="dxa"/>
            <w:vAlign w:val="center"/>
          </w:tcPr>
          <w:p w14:paraId="7426281D" w14:textId="77777777" w:rsidR="00210D42" w:rsidRPr="00143F3F" w:rsidRDefault="00210D42" w:rsidP="00143F3F">
            <w:pPr>
              <w:pStyle w:val="Bezodstpw"/>
            </w:pPr>
            <w:r w:rsidRPr="00143F3F">
              <w:t>40</w:t>
            </w:r>
          </w:p>
        </w:tc>
        <w:tc>
          <w:tcPr>
            <w:tcW w:w="2213" w:type="dxa"/>
            <w:vAlign w:val="center"/>
          </w:tcPr>
          <w:p w14:paraId="76DDD6B2" w14:textId="0AAEE675" w:rsidR="00210D42" w:rsidRPr="00143F3F" w:rsidRDefault="00210D42" w:rsidP="00143F3F">
            <w:pPr>
              <w:pStyle w:val="Bezodstpw"/>
            </w:pPr>
            <w:r w:rsidRPr="00143F3F">
              <w:t>PN-B-04481</w:t>
            </w:r>
          </w:p>
        </w:tc>
      </w:tr>
      <w:tr w:rsidR="00210D42" w:rsidRPr="00143F3F" w14:paraId="4726A141" w14:textId="77777777" w:rsidTr="00240968">
        <w:trPr>
          <w:jc w:val="center"/>
        </w:trPr>
        <w:tc>
          <w:tcPr>
            <w:tcW w:w="418" w:type="dxa"/>
            <w:vAlign w:val="center"/>
          </w:tcPr>
          <w:p w14:paraId="202B2554" w14:textId="77777777" w:rsidR="00210D42" w:rsidRPr="00143F3F" w:rsidRDefault="00210D42" w:rsidP="00143F3F">
            <w:pPr>
              <w:pStyle w:val="Bezodstpw"/>
            </w:pPr>
            <w:r w:rsidRPr="00143F3F">
              <w:t>3</w:t>
            </w:r>
          </w:p>
        </w:tc>
        <w:tc>
          <w:tcPr>
            <w:tcW w:w="4720" w:type="dxa"/>
            <w:vAlign w:val="center"/>
          </w:tcPr>
          <w:p w14:paraId="3243DDFC" w14:textId="77777777" w:rsidR="00210D42" w:rsidRPr="00143F3F" w:rsidRDefault="00210D42" w:rsidP="00143F3F">
            <w:pPr>
              <w:pStyle w:val="Bezodstpw"/>
            </w:pPr>
            <w:r w:rsidRPr="00143F3F">
              <w:t>Wskaźnik plastyczności, % (m/m), nie więcej niż:</w:t>
            </w:r>
          </w:p>
        </w:tc>
        <w:tc>
          <w:tcPr>
            <w:tcW w:w="1330" w:type="dxa"/>
            <w:vAlign w:val="center"/>
          </w:tcPr>
          <w:p w14:paraId="70A7D78C" w14:textId="77777777" w:rsidR="00210D42" w:rsidRPr="00143F3F" w:rsidRDefault="00210D42" w:rsidP="00143F3F">
            <w:pPr>
              <w:pStyle w:val="Bezodstpw"/>
            </w:pPr>
            <w:r w:rsidRPr="00143F3F">
              <w:t>15</w:t>
            </w:r>
          </w:p>
        </w:tc>
        <w:tc>
          <w:tcPr>
            <w:tcW w:w="2213" w:type="dxa"/>
            <w:vAlign w:val="center"/>
          </w:tcPr>
          <w:p w14:paraId="72050F3E" w14:textId="72CBC482" w:rsidR="00210D42" w:rsidRPr="00143F3F" w:rsidRDefault="00210D42" w:rsidP="00143F3F">
            <w:pPr>
              <w:pStyle w:val="Bezodstpw"/>
            </w:pPr>
            <w:r w:rsidRPr="00143F3F">
              <w:t>PN-B-04481</w:t>
            </w:r>
          </w:p>
        </w:tc>
      </w:tr>
      <w:tr w:rsidR="00210D42" w:rsidRPr="00143F3F" w14:paraId="6CCFB91E" w14:textId="77777777" w:rsidTr="00240968">
        <w:trPr>
          <w:jc w:val="center"/>
        </w:trPr>
        <w:tc>
          <w:tcPr>
            <w:tcW w:w="418" w:type="dxa"/>
            <w:vAlign w:val="center"/>
          </w:tcPr>
          <w:p w14:paraId="30050B76" w14:textId="77777777" w:rsidR="00210D42" w:rsidRPr="00143F3F" w:rsidRDefault="00210D42" w:rsidP="00143F3F">
            <w:pPr>
              <w:pStyle w:val="Bezodstpw"/>
            </w:pPr>
            <w:r w:rsidRPr="00143F3F">
              <w:t>4</w:t>
            </w:r>
          </w:p>
        </w:tc>
        <w:tc>
          <w:tcPr>
            <w:tcW w:w="4720" w:type="dxa"/>
            <w:vAlign w:val="center"/>
          </w:tcPr>
          <w:p w14:paraId="4C958755" w14:textId="77777777" w:rsidR="00210D42" w:rsidRPr="00143F3F" w:rsidRDefault="00210D42" w:rsidP="00143F3F">
            <w:pPr>
              <w:pStyle w:val="Bezodstpw"/>
            </w:pPr>
            <w:r w:rsidRPr="00143F3F">
              <w:t>Odczyn pH</w:t>
            </w:r>
          </w:p>
        </w:tc>
        <w:tc>
          <w:tcPr>
            <w:tcW w:w="1330" w:type="dxa"/>
            <w:vAlign w:val="center"/>
          </w:tcPr>
          <w:p w14:paraId="1F759D13" w14:textId="77777777" w:rsidR="00210D42" w:rsidRPr="00143F3F" w:rsidRDefault="00210D42" w:rsidP="00143F3F">
            <w:pPr>
              <w:pStyle w:val="Bezodstpw"/>
            </w:pPr>
            <w:r w:rsidRPr="00143F3F">
              <w:t>od 5 do 8</w:t>
            </w:r>
          </w:p>
        </w:tc>
        <w:tc>
          <w:tcPr>
            <w:tcW w:w="2213" w:type="dxa"/>
            <w:vAlign w:val="center"/>
          </w:tcPr>
          <w:p w14:paraId="7E17A988" w14:textId="77777777" w:rsidR="00210D42" w:rsidRPr="00143F3F" w:rsidRDefault="00210D42" w:rsidP="00143F3F">
            <w:pPr>
              <w:pStyle w:val="Bezodstpw"/>
            </w:pPr>
            <w:r w:rsidRPr="00143F3F">
              <w:t>PN-B-04481</w:t>
            </w:r>
          </w:p>
        </w:tc>
      </w:tr>
      <w:tr w:rsidR="00210D42" w:rsidRPr="00143F3F" w14:paraId="59E5E9BA" w14:textId="77777777" w:rsidTr="00240968">
        <w:trPr>
          <w:jc w:val="center"/>
        </w:trPr>
        <w:tc>
          <w:tcPr>
            <w:tcW w:w="418" w:type="dxa"/>
            <w:vAlign w:val="center"/>
          </w:tcPr>
          <w:p w14:paraId="77FDB7B2" w14:textId="77777777" w:rsidR="00210D42" w:rsidRPr="00143F3F" w:rsidRDefault="00210D42" w:rsidP="00143F3F">
            <w:pPr>
              <w:pStyle w:val="Bezodstpw"/>
            </w:pPr>
            <w:r w:rsidRPr="00143F3F">
              <w:t>5</w:t>
            </w:r>
          </w:p>
        </w:tc>
        <w:tc>
          <w:tcPr>
            <w:tcW w:w="4720" w:type="dxa"/>
            <w:vAlign w:val="center"/>
          </w:tcPr>
          <w:p w14:paraId="5B7D14FC" w14:textId="77777777" w:rsidR="00210D42" w:rsidRPr="00143F3F" w:rsidRDefault="00210D42" w:rsidP="00143F3F">
            <w:pPr>
              <w:pStyle w:val="Bezodstpw"/>
            </w:pPr>
            <w:r w:rsidRPr="00143F3F">
              <w:t>Zawartość części organicznych, % (m/m), nie więcej niż:</w:t>
            </w:r>
          </w:p>
        </w:tc>
        <w:tc>
          <w:tcPr>
            <w:tcW w:w="1330" w:type="dxa"/>
            <w:vAlign w:val="center"/>
          </w:tcPr>
          <w:p w14:paraId="689AE1FC" w14:textId="77777777" w:rsidR="00210D42" w:rsidRPr="00143F3F" w:rsidRDefault="00210D42" w:rsidP="00143F3F">
            <w:pPr>
              <w:pStyle w:val="Bezodstpw"/>
            </w:pPr>
            <w:r w:rsidRPr="00143F3F">
              <w:t>2</w:t>
            </w:r>
          </w:p>
        </w:tc>
        <w:tc>
          <w:tcPr>
            <w:tcW w:w="2213" w:type="dxa"/>
            <w:vAlign w:val="center"/>
          </w:tcPr>
          <w:p w14:paraId="18DC639B" w14:textId="0E3E9D4D" w:rsidR="00210D42" w:rsidRPr="00143F3F" w:rsidRDefault="00210D42" w:rsidP="00143F3F">
            <w:pPr>
              <w:pStyle w:val="Bezodstpw"/>
            </w:pPr>
            <w:r w:rsidRPr="00143F3F">
              <w:t>PN-B-04481</w:t>
            </w:r>
          </w:p>
        </w:tc>
      </w:tr>
      <w:tr w:rsidR="00210D42" w:rsidRPr="00143F3F" w14:paraId="1F2F9EEA" w14:textId="77777777" w:rsidTr="00240968">
        <w:trPr>
          <w:jc w:val="center"/>
        </w:trPr>
        <w:tc>
          <w:tcPr>
            <w:tcW w:w="418" w:type="dxa"/>
            <w:vAlign w:val="center"/>
          </w:tcPr>
          <w:p w14:paraId="64447C27" w14:textId="77777777" w:rsidR="00210D42" w:rsidRPr="00143F3F" w:rsidRDefault="00210D42" w:rsidP="00143F3F">
            <w:pPr>
              <w:pStyle w:val="Bezodstpw"/>
            </w:pPr>
            <w:r w:rsidRPr="00143F3F">
              <w:t>6</w:t>
            </w:r>
          </w:p>
        </w:tc>
        <w:tc>
          <w:tcPr>
            <w:tcW w:w="4720" w:type="dxa"/>
            <w:vAlign w:val="center"/>
          </w:tcPr>
          <w:p w14:paraId="325BE07A" w14:textId="77777777" w:rsidR="00210D42" w:rsidRPr="00143F3F" w:rsidRDefault="00210D42" w:rsidP="00143F3F">
            <w:pPr>
              <w:pStyle w:val="Bezodstpw"/>
            </w:pPr>
            <w:r w:rsidRPr="00143F3F">
              <w:t>Zawartość siarczanów, w przeliczeniu na SO3, % (m/m), nie więcej niż:</w:t>
            </w:r>
          </w:p>
        </w:tc>
        <w:tc>
          <w:tcPr>
            <w:tcW w:w="1330" w:type="dxa"/>
            <w:vAlign w:val="center"/>
          </w:tcPr>
          <w:p w14:paraId="09BF68EA" w14:textId="77777777" w:rsidR="00210D42" w:rsidRPr="00143F3F" w:rsidRDefault="00210D42" w:rsidP="00143F3F">
            <w:pPr>
              <w:pStyle w:val="Bezodstpw"/>
            </w:pPr>
            <w:r w:rsidRPr="00143F3F">
              <w:t>1</w:t>
            </w:r>
          </w:p>
        </w:tc>
        <w:tc>
          <w:tcPr>
            <w:tcW w:w="2213" w:type="dxa"/>
            <w:vAlign w:val="center"/>
          </w:tcPr>
          <w:p w14:paraId="0F287C27" w14:textId="77777777" w:rsidR="00210D42" w:rsidRPr="00143F3F" w:rsidRDefault="00210D42" w:rsidP="00143F3F">
            <w:pPr>
              <w:pStyle w:val="Bezodstpw"/>
            </w:pPr>
            <w:r w:rsidRPr="00143F3F">
              <w:t>PN-B-06714-28</w:t>
            </w:r>
          </w:p>
        </w:tc>
      </w:tr>
    </w:tbl>
    <w:p w14:paraId="1AF08DD2" w14:textId="2AFC8E64" w:rsidR="00210D42" w:rsidRPr="00B909DF" w:rsidRDefault="00210D42" w:rsidP="005E5892">
      <w:r w:rsidRPr="00B909DF">
        <w:t xml:space="preserve">Grunty niespełniające wymagań określonych w </w:t>
      </w:r>
      <w:r w:rsidR="005E5892">
        <w:t>Tab</w:t>
      </w:r>
      <w:r w:rsidR="0012400A">
        <w:t>eli</w:t>
      </w:r>
      <w:r w:rsidRPr="00B909DF">
        <w:t xml:space="preserve"> 2 mogą być poddane stabilizacji po uprzednim ulepszeniu chlorkiem wapniowym, wapnem, popiołami lotnymi. Grunty o granicy płynności od 40 do 60 % i wskaźniku plastyczności od 15 do 30 % mogą być stabilizowane cementem pod warunkiem użycia specjalnych maszyn lub wstępnego ulepszenia wapnem. </w:t>
      </w:r>
    </w:p>
    <w:p w14:paraId="197D7D7F" w14:textId="77777777" w:rsidR="00210D42" w:rsidRPr="00B909DF" w:rsidRDefault="00210D42" w:rsidP="005E5892">
      <w:pPr>
        <w:rPr>
          <w:rFonts w:cs="Arial"/>
          <w:spacing w:val="-3"/>
          <w:szCs w:val="20"/>
        </w:rPr>
      </w:pPr>
      <w:r w:rsidRPr="00B909DF">
        <w:rPr>
          <w:rFonts w:cs="Arial"/>
          <w:spacing w:val="-3"/>
          <w:szCs w:val="20"/>
        </w:rPr>
        <w:t>Do stabilizacji cementem zaleca się użycie gruntów o:</w:t>
      </w:r>
    </w:p>
    <w:p w14:paraId="7E4425B2" w14:textId="4CFC3F8A" w:rsidR="00210D42" w:rsidRPr="008505BF" w:rsidRDefault="005E5892" w:rsidP="00A3676C">
      <w:pPr>
        <w:pStyle w:val="Podtytu"/>
      </w:pPr>
      <w:r w:rsidRPr="008505BF">
        <w:t xml:space="preserve">- </w:t>
      </w:r>
      <w:r w:rsidR="00210D42" w:rsidRPr="008505BF">
        <w:t xml:space="preserve">wskaźniku piaskowym od 20 do 50, </w:t>
      </w:r>
    </w:p>
    <w:p w14:paraId="17671AD6" w14:textId="0435704B" w:rsidR="00210D42" w:rsidRPr="008505BF" w:rsidRDefault="005E5892" w:rsidP="00A3676C">
      <w:pPr>
        <w:pStyle w:val="Podtytu"/>
      </w:pPr>
      <w:r w:rsidRPr="008505BF">
        <w:t xml:space="preserve">- </w:t>
      </w:r>
      <w:r w:rsidR="00210D42" w:rsidRPr="008505BF">
        <w:t>zawartości ziaren pozostających na sicie # 2</w:t>
      </w:r>
      <w:r w:rsidR="00A72B60">
        <w:t xml:space="preserve"> </w:t>
      </w:r>
      <w:r w:rsidR="00210D42" w:rsidRPr="008505BF">
        <w:t>mm – co najmniej 30 %,</w:t>
      </w:r>
    </w:p>
    <w:p w14:paraId="697D34AB" w14:textId="6797E226" w:rsidR="00210D42" w:rsidRPr="008505BF" w:rsidRDefault="005E5892" w:rsidP="00A3676C">
      <w:pPr>
        <w:pStyle w:val="Podtytu"/>
      </w:pPr>
      <w:r w:rsidRPr="008505BF">
        <w:t xml:space="preserve">- </w:t>
      </w:r>
      <w:r w:rsidR="00210D42" w:rsidRPr="008505BF">
        <w:t>zawartość ziaren przechodzących przez sito 0,075 mm – nie więcej niż 15 %.</w:t>
      </w:r>
    </w:p>
    <w:p w14:paraId="035A756B" w14:textId="77777777" w:rsidR="00210D42" w:rsidRPr="00B909DF" w:rsidRDefault="00210D42" w:rsidP="005E5892">
      <w:r w:rsidRPr="00B909DF">
        <w:t>Decydującym sprawdzianem przydatności gruntu do stabilizacji są wyniki wytrzymałości na ściskanie próbek gruntu stabilizowanego cementem. Grunt można uznać za przydatny do stabilizacji cementem wtedy, gdy wyniki wytrzymałości na ściskanie próbek gruntu stabilizowanego są zgodne z wymaganiami podanymi w pkt 5.4 niniejszych WWiORB.</w:t>
      </w:r>
    </w:p>
    <w:p w14:paraId="40572F8F" w14:textId="1BA8901E" w:rsidR="00210D42" w:rsidRPr="00B909DF" w:rsidRDefault="00210D42" w:rsidP="00A72B60">
      <w:pPr>
        <w:pStyle w:val="Nagwek4"/>
      </w:pPr>
      <w:r w:rsidRPr="00B909DF">
        <w:t>Grunty do stabilizacji popiołami lotnymi</w:t>
      </w:r>
    </w:p>
    <w:p w14:paraId="6BC868CC" w14:textId="4B349669" w:rsidR="00210D42" w:rsidRPr="00B909DF" w:rsidRDefault="00210D42" w:rsidP="005E5892">
      <w:r w:rsidRPr="00B909DF">
        <w:t xml:space="preserve">Do wykonania stabilizacji popiołami lotnymi nadają się grunty mało i średniospoiste spełniające wymagania podane w </w:t>
      </w:r>
      <w:r w:rsidR="005E5892">
        <w:t>Tab</w:t>
      </w:r>
      <w:r w:rsidR="0012400A">
        <w:t>eli</w:t>
      </w:r>
      <w:r w:rsidRPr="00B909DF">
        <w:t xml:space="preserve"> 3. Przydatność gruntów do stabilizacji popiołami lotnymi należy ocenić na podstawie </w:t>
      </w:r>
      <w:r>
        <w:t>wyników badań laboratoryjnych.</w:t>
      </w:r>
    </w:p>
    <w:p w14:paraId="026950E0" w14:textId="61EBAF09" w:rsidR="00210D42" w:rsidRPr="00BE5C22" w:rsidRDefault="0012400A" w:rsidP="005E5892">
      <w:r w:rsidRPr="00BE5C22">
        <w:t>Tabela</w:t>
      </w:r>
      <w:r w:rsidR="00210D42" w:rsidRPr="00BE5C22">
        <w:t xml:space="preserve"> 3</w:t>
      </w:r>
      <w:r w:rsidR="00081DA5" w:rsidRPr="00BE5C22">
        <w:t xml:space="preserve">. </w:t>
      </w:r>
      <w:r w:rsidR="00210D42" w:rsidRPr="00BE5C22">
        <w:t xml:space="preserve">Wymagania wobec gruntów przeznaczonych do stabilizacji popiołami lotnymi </w:t>
      </w:r>
    </w:p>
    <w:tbl>
      <w:tblPr>
        <w:tblW w:w="0" w:type="auto"/>
        <w:tblInd w:w="708" w:type="dxa"/>
        <w:tblLayout w:type="fixed"/>
        <w:tblCellMar>
          <w:left w:w="70" w:type="dxa"/>
          <w:right w:w="70" w:type="dxa"/>
        </w:tblCellMar>
        <w:tblLook w:val="0000" w:firstRow="0" w:lastRow="0" w:firstColumn="0" w:lastColumn="0" w:noHBand="0" w:noVBand="0"/>
      </w:tblPr>
      <w:tblGrid>
        <w:gridCol w:w="418"/>
        <w:gridCol w:w="4330"/>
        <w:gridCol w:w="1277"/>
        <w:gridCol w:w="1842"/>
      </w:tblGrid>
      <w:tr w:rsidR="00210D42" w:rsidRPr="00B909DF" w14:paraId="55C1B7C0" w14:textId="77777777" w:rsidTr="00240968">
        <w:tc>
          <w:tcPr>
            <w:tcW w:w="418" w:type="dxa"/>
            <w:tcBorders>
              <w:top w:val="single" w:sz="6" w:space="0" w:color="auto"/>
              <w:left w:val="single" w:sz="6" w:space="0" w:color="auto"/>
              <w:bottom w:val="single" w:sz="4" w:space="0" w:color="auto"/>
              <w:right w:val="single" w:sz="6" w:space="0" w:color="auto"/>
            </w:tcBorders>
            <w:vAlign w:val="center"/>
          </w:tcPr>
          <w:p w14:paraId="2D444756" w14:textId="77777777" w:rsidR="00210D42" w:rsidRPr="00B909DF" w:rsidRDefault="00210D42" w:rsidP="005E5892">
            <w:pPr>
              <w:pStyle w:val="Bezodstpw"/>
            </w:pPr>
            <w:r w:rsidRPr="00B909DF">
              <w:t>Lp.</w:t>
            </w:r>
          </w:p>
        </w:tc>
        <w:tc>
          <w:tcPr>
            <w:tcW w:w="4330" w:type="dxa"/>
            <w:tcBorders>
              <w:top w:val="single" w:sz="6" w:space="0" w:color="auto"/>
              <w:left w:val="single" w:sz="6" w:space="0" w:color="auto"/>
              <w:bottom w:val="single" w:sz="4" w:space="0" w:color="auto"/>
              <w:right w:val="single" w:sz="6" w:space="0" w:color="auto"/>
            </w:tcBorders>
            <w:vAlign w:val="center"/>
          </w:tcPr>
          <w:p w14:paraId="2F718682" w14:textId="77777777" w:rsidR="00210D42" w:rsidRPr="00B909DF" w:rsidRDefault="00210D42" w:rsidP="005E5892">
            <w:pPr>
              <w:pStyle w:val="Bezodstpw"/>
            </w:pPr>
            <w:r w:rsidRPr="00B909DF">
              <w:t>Właściwości gruntu</w:t>
            </w:r>
          </w:p>
        </w:tc>
        <w:tc>
          <w:tcPr>
            <w:tcW w:w="1277" w:type="dxa"/>
            <w:tcBorders>
              <w:top w:val="single" w:sz="6" w:space="0" w:color="auto"/>
              <w:left w:val="single" w:sz="6" w:space="0" w:color="auto"/>
              <w:bottom w:val="single" w:sz="4" w:space="0" w:color="auto"/>
              <w:right w:val="single" w:sz="6" w:space="0" w:color="auto"/>
            </w:tcBorders>
            <w:vAlign w:val="center"/>
          </w:tcPr>
          <w:p w14:paraId="31420205" w14:textId="77777777" w:rsidR="00210D42" w:rsidRPr="00B909DF" w:rsidRDefault="00210D42" w:rsidP="005E5892">
            <w:pPr>
              <w:pStyle w:val="Bezodstpw"/>
            </w:pPr>
            <w:r w:rsidRPr="00B909DF">
              <w:t>Wymagania</w:t>
            </w:r>
          </w:p>
        </w:tc>
        <w:tc>
          <w:tcPr>
            <w:tcW w:w="1842" w:type="dxa"/>
            <w:tcBorders>
              <w:top w:val="single" w:sz="6" w:space="0" w:color="auto"/>
              <w:left w:val="single" w:sz="6" w:space="0" w:color="auto"/>
              <w:bottom w:val="single" w:sz="4" w:space="0" w:color="auto"/>
              <w:right w:val="single" w:sz="6" w:space="0" w:color="auto"/>
            </w:tcBorders>
            <w:vAlign w:val="center"/>
          </w:tcPr>
          <w:p w14:paraId="4C5436A8" w14:textId="77777777" w:rsidR="00210D42" w:rsidRPr="00B909DF" w:rsidRDefault="00210D42" w:rsidP="005E5892">
            <w:pPr>
              <w:pStyle w:val="Bezodstpw"/>
            </w:pPr>
            <w:r w:rsidRPr="00B909DF">
              <w:t>Metoda badania</w:t>
            </w:r>
          </w:p>
        </w:tc>
      </w:tr>
      <w:tr w:rsidR="00210D42" w:rsidRPr="00B909DF" w14:paraId="01EA3986" w14:textId="77777777" w:rsidTr="00240968">
        <w:tc>
          <w:tcPr>
            <w:tcW w:w="418" w:type="dxa"/>
            <w:tcBorders>
              <w:top w:val="single" w:sz="4" w:space="0" w:color="auto"/>
              <w:left w:val="single" w:sz="6" w:space="0" w:color="auto"/>
              <w:bottom w:val="single" w:sz="6" w:space="0" w:color="auto"/>
              <w:right w:val="single" w:sz="6" w:space="0" w:color="auto"/>
            </w:tcBorders>
            <w:vAlign w:val="center"/>
          </w:tcPr>
          <w:p w14:paraId="03B33019" w14:textId="77777777" w:rsidR="00210D42" w:rsidRPr="00B909DF" w:rsidRDefault="00210D42" w:rsidP="005E5892">
            <w:pPr>
              <w:pStyle w:val="Bezodstpw"/>
            </w:pPr>
            <w:r w:rsidRPr="00B909DF">
              <w:t>1</w:t>
            </w:r>
          </w:p>
        </w:tc>
        <w:tc>
          <w:tcPr>
            <w:tcW w:w="4330" w:type="dxa"/>
            <w:tcBorders>
              <w:top w:val="single" w:sz="4" w:space="0" w:color="auto"/>
              <w:left w:val="single" w:sz="6" w:space="0" w:color="auto"/>
              <w:bottom w:val="single" w:sz="6" w:space="0" w:color="auto"/>
              <w:right w:val="single" w:sz="6" w:space="0" w:color="auto"/>
            </w:tcBorders>
            <w:vAlign w:val="center"/>
          </w:tcPr>
          <w:p w14:paraId="0C48DF6A" w14:textId="77777777" w:rsidR="00210D42" w:rsidRPr="00B909DF" w:rsidRDefault="00210D42" w:rsidP="005E5892">
            <w:pPr>
              <w:pStyle w:val="Bezodstpw"/>
            </w:pPr>
            <w:r w:rsidRPr="00B909DF">
              <w:t>Uziarnienie:</w:t>
            </w:r>
          </w:p>
          <w:p w14:paraId="62AF9F0D" w14:textId="77777777" w:rsidR="00210D42" w:rsidRPr="00B909DF" w:rsidRDefault="00210D42" w:rsidP="005E5892">
            <w:pPr>
              <w:pStyle w:val="Bezodstpw"/>
            </w:pPr>
            <w:r w:rsidRPr="00B909DF">
              <w:t xml:space="preserve">ziaren przechodzących przez sito # </w:t>
            </w:r>
            <w:smartTag w:uri="urn:schemas-microsoft-com:office:smarttags" w:element="metricconverter">
              <w:smartTagPr>
                <w:attr w:name="ProductID" w:val="40 mm"/>
              </w:smartTagPr>
              <w:r w:rsidRPr="00B909DF">
                <w:t>40 mm</w:t>
              </w:r>
            </w:smartTag>
            <w:r w:rsidRPr="00B909DF">
              <w:t>,</w:t>
            </w:r>
            <w:r>
              <w:t xml:space="preserve"> </w:t>
            </w:r>
            <w:r w:rsidRPr="00B909DF">
              <w:t>% (m/m)</w:t>
            </w:r>
          </w:p>
          <w:p w14:paraId="0675A2BF" w14:textId="77777777" w:rsidR="00210D42" w:rsidRPr="00B909DF" w:rsidRDefault="00210D42" w:rsidP="005E5892">
            <w:pPr>
              <w:pStyle w:val="Bezodstpw"/>
            </w:pPr>
            <w:r w:rsidRPr="00B909DF">
              <w:t xml:space="preserve">ziaren przechodzących przez sito # </w:t>
            </w:r>
            <w:smartTag w:uri="urn:schemas-microsoft-com:office:smarttags" w:element="metricconverter">
              <w:smartTagPr>
                <w:attr w:name="ProductID" w:val="20 mm"/>
              </w:smartTagPr>
              <w:r w:rsidRPr="00B909DF">
                <w:t>20 mm</w:t>
              </w:r>
            </w:smartTag>
            <w:r w:rsidRPr="00B909DF">
              <w:t>, % (m/m), nie mniej niż</w:t>
            </w:r>
          </w:p>
          <w:p w14:paraId="69F137E0" w14:textId="77777777" w:rsidR="00210D42" w:rsidRPr="00B909DF" w:rsidRDefault="00210D42" w:rsidP="005E5892">
            <w:pPr>
              <w:pStyle w:val="Bezodstpw"/>
            </w:pPr>
            <w:r w:rsidRPr="00B909DF">
              <w:t xml:space="preserve">ziaren przechodzących przez sito # </w:t>
            </w:r>
            <w:smartTag w:uri="urn:schemas-microsoft-com:office:smarttags" w:element="metricconverter">
              <w:smartTagPr>
                <w:attr w:name="ProductID" w:val="4 mm"/>
              </w:smartTagPr>
              <w:r w:rsidRPr="00B909DF">
                <w:t>4 mm</w:t>
              </w:r>
            </w:smartTag>
            <w:r w:rsidRPr="00B909DF">
              <w:t>, % (m/m), nie mniej niż</w:t>
            </w:r>
          </w:p>
          <w:p w14:paraId="65F978F2" w14:textId="77777777" w:rsidR="00210D42" w:rsidRPr="00B909DF" w:rsidRDefault="00210D42" w:rsidP="005E5892">
            <w:pPr>
              <w:pStyle w:val="Bezodstpw"/>
            </w:pPr>
            <w:r w:rsidRPr="00B909DF">
              <w:t xml:space="preserve">cząstek mniejszych od </w:t>
            </w:r>
            <w:smartTag w:uri="urn:schemas-microsoft-com:office:smarttags" w:element="metricconverter">
              <w:smartTagPr>
                <w:attr w:name="ProductID" w:val="0,002 mm"/>
              </w:smartTagPr>
              <w:r w:rsidRPr="00B909DF">
                <w:t>0,002 mm</w:t>
              </w:r>
            </w:smartTag>
            <w:r w:rsidRPr="00B909DF">
              <w:t>, % (m/m), nie więcej niż</w:t>
            </w:r>
          </w:p>
        </w:tc>
        <w:tc>
          <w:tcPr>
            <w:tcW w:w="1277" w:type="dxa"/>
            <w:tcBorders>
              <w:top w:val="single" w:sz="4" w:space="0" w:color="auto"/>
              <w:left w:val="single" w:sz="6" w:space="0" w:color="auto"/>
              <w:bottom w:val="single" w:sz="6" w:space="0" w:color="auto"/>
              <w:right w:val="single" w:sz="6" w:space="0" w:color="auto"/>
            </w:tcBorders>
            <w:vAlign w:val="center"/>
          </w:tcPr>
          <w:p w14:paraId="0DE8D1BA" w14:textId="77777777" w:rsidR="00210D42" w:rsidRPr="00B909DF" w:rsidRDefault="00210D42" w:rsidP="005E5892">
            <w:pPr>
              <w:pStyle w:val="Bezodstpw"/>
            </w:pPr>
          </w:p>
          <w:p w14:paraId="37C2855E" w14:textId="77777777" w:rsidR="00210D42" w:rsidRPr="00B909DF" w:rsidRDefault="00210D42" w:rsidP="005E5892">
            <w:pPr>
              <w:pStyle w:val="Bezodstpw"/>
            </w:pPr>
            <w:r w:rsidRPr="00B909DF">
              <w:t>100</w:t>
            </w:r>
          </w:p>
          <w:p w14:paraId="3C8334DA" w14:textId="77777777" w:rsidR="00210D42" w:rsidRPr="00B909DF" w:rsidRDefault="00210D42" w:rsidP="005E5892">
            <w:pPr>
              <w:pStyle w:val="Bezodstpw"/>
            </w:pPr>
          </w:p>
          <w:p w14:paraId="108F5089" w14:textId="77777777" w:rsidR="00210D42" w:rsidRPr="00B909DF" w:rsidRDefault="00210D42" w:rsidP="005E5892">
            <w:pPr>
              <w:pStyle w:val="Bezodstpw"/>
            </w:pPr>
            <w:r w:rsidRPr="00B909DF">
              <w:t>85</w:t>
            </w:r>
          </w:p>
          <w:p w14:paraId="65115A3B" w14:textId="77777777" w:rsidR="00210D42" w:rsidRPr="00B909DF" w:rsidRDefault="00210D42" w:rsidP="005E5892">
            <w:pPr>
              <w:pStyle w:val="Bezodstpw"/>
            </w:pPr>
          </w:p>
          <w:p w14:paraId="65BF67B1" w14:textId="77777777" w:rsidR="00210D42" w:rsidRPr="00B909DF" w:rsidRDefault="00210D42" w:rsidP="005E5892">
            <w:pPr>
              <w:pStyle w:val="Bezodstpw"/>
            </w:pPr>
            <w:r w:rsidRPr="00B909DF">
              <w:t>50</w:t>
            </w:r>
          </w:p>
          <w:p w14:paraId="7AF9DE78" w14:textId="77777777" w:rsidR="00210D42" w:rsidRPr="00B909DF" w:rsidRDefault="00210D42" w:rsidP="005E5892">
            <w:pPr>
              <w:pStyle w:val="Bezodstpw"/>
            </w:pPr>
          </w:p>
          <w:p w14:paraId="5ED89462" w14:textId="77777777" w:rsidR="00210D42" w:rsidRPr="00B909DF" w:rsidRDefault="00210D42" w:rsidP="005E5892">
            <w:pPr>
              <w:pStyle w:val="Bezodstpw"/>
            </w:pPr>
            <w:r w:rsidRPr="00B909DF">
              <w:t>20</w:t>
            </w:r>
          </w:p>
        </w:tc>
        <w:tc>
          <w:tcPr>
            <w:tcW w:w="1842" w:type="dxa"/>
            <w:tcBorders>
              <w:top w:val="single" w:sz="4" w:space="0" w:color="auto"/>
              <w:left w:val="single" w:sz="6" w:space="0" w:color="auto"/>
              <w:bottom w:val="single" w:sz="6" w:space="0" w:color="auto"/>
              <w:right w:val="single" w:sz="6" w:space="0" w:color="auto"/>
            </w:tcBorders>
            <w:vAlign w:val="center"/>
          </w:tcPr>
          <w:p w14:paraId="67E2C69C" w14:textId="56C416BE" w:rsidR="00210D42" w:rsidRPr="00B909DF" w:rsidRDefault="00210D42" w:rsidP="005E5892">
            <w:pPr>
              <w:pStyle w:val="Bezodstpw"/>
            </w:pPr>
            <w:r w:rsidRPr="00B909DF">
              <w:t>PN-B-04481</w:t>
            </w:r>
          </w:p>
        </w:tc>
      </w:tr>
      <w:tr w:rsidR="00210D42" w:rsidRPr="00B909DF" w14:paraId="560BFA7A" w14:textId="77777777" w:rsidTr="00240968">
        <w:tc>
          <w:tcPr>
            <w:tcW w:w="418" w:type="dxa"/>
            <w:tcBorders>
              <w:left w:val="single" w:sz="6" w:space="0" w:color="auto"/>
              <w:bottom w:val="single" w:sz="6" w:space="0" w:color="auto"/>
              <w:right w:val="single" w:sz="6" w:space="0" w:color="auto"/>
            </w:tcBorders>
            <w:vAlign w:val="center"/>
          </w:tcPr>
          <w:p w14:paraId="11AD7DE8" w14:textId="77777777" w:rsidR="00210D42" w:rsidRPr="00B909DF" w:rsidRDefault="00210D42" w:rsidP="005E5892">
            <w:pPr>
              <w:pStyle w:val="Bezodstpw"/>
            </w:pPr>
            <w:r w:rsidRPr="00B909DF">
              <w:t>2</w:t>
            </w:r>
          </w:p>
        </w:tc>
        <w:tc>
          <w:tcPr>
            <w:tcW w:w="4330" w:type="dxa"/>
            <w:tcBorders>
              <w:left w:val="single" w:sz="6" w:space="0" w:color="auto"/>
              <w:bottom w:val="single" w:sz="6" w:space="0" w:color="auto"/>
              <w:right w:val="single" w:sz="6" w:space="0" w:color="auto"/>
            </w:tcBorders>
            <w:vAlign w:val="center"/>
          </w:tcPr>
          <w:p w14:paraId="47C3F7E9" w14:textId="77777777" w:rsidR="00210D42" w:rsidRPr="00B909DF" w:rsidRDefault="00210D42" w:rsidP="005E5892">
            <w:pPr>
              <w:pStyle w:val="Bezodstpw"/>
            </w:pPr>
            <w:r w:rsidRPr="00B909DF">
              <w:t>Granica płynności, % (m/m), nie więcej niż</w:t>
            </w:r>
          </w:p>
        </w:tc>
        <w:tc>
          <w:tcPr>
            <w:tcW w:w="1277" w:type="dxa"/>
            <w:tcBorders>
              <w:left w:val="single" w:sz="6" w:space="0" w:color="auto"/>
              <w:bottom w:val="single" w:sz="6" w:space="0" w:color="auto"/>
              <w:right w:val="single" w:sz="6" w:space="0" w:color="auto"/>
            </w:tcBorders>
            <w:vAlign w:val="center"/>
          </w:tcPr>
          <w:p w14:paraId="440A9331" w14:textId="77777777" w:rsidR="00210D42" w:rsidRPr="00B909DF" w:rsidRDefault="00210D42" w:rsidP="005E5892">
            <w:pPr>
              <w:pStyle w:val="Bezodstpw"/>
            </w:pPr>
            <w:r w:rsidRPr="00B909DF">
              <w:t>40</w:t>
            </w:r>
          </w:p>
        </w:tc>
        <w:tc>
          <w:tcPr>
            <w:tcW w:w="1842" w:type="dxa"/>
            <w:tcBorders>
              <w:left w:val="single" w:sz="6" w:space="0" w:color="auto"/>
              <w:bottom w:val="single" w:sz="6" w:space="0" w:color="auto"/>
              <w:right w:val="single" w:sz="6" w:space="0" w:color="auto"/>
            </w:tcBorders>
            <w:vAlign w:val="center"/>
          </w:tcPr>
          <w:p w14:paraId="64BD87B4" w14:textId="77777777" w:rsidR="00210D42" w:rsidRPr="00B909DF" w:rsidRDefault="00210D42" w:rsidP="005E5892">
            <w:pPr>
              <w:pStyle w:val="Bezodstpw"/>
            </w:pPr>
            <w:r w:rsidRPr="00B909DF">
              <w:t>PN-B-04481</w:t>
            </w:r>
          </w:p>
        </w:tc>
      </w:tr>
      <w:tr w:rsidR="00210D42" w:rsidRPr="00B909DF" w14:paraId="633EA45B" w14:textId="77777777" w:rsidTr="00240968">
        <w:tc>
          <w:tcPr>
            <w:tcW w:w="418" w:type="dxa"/>
            <w:tcBorders>
              <w:top w:val="single" w:sz="6" w:space="0" w:color="auto"/>
              <w:left w:val="single" w:sz="6" w:space="0" w:color="auto"/>
              <w:bottom w:val="single" w:sz="6" w:space="0" w:color="auto"/>
              <w:right w:val="single" w:sz="6" w:space="0" w:color="auto"/>
            </w:tcBorders>
            <w:vAlign w:val="center"/>
          </w:tcPr>
          <w:p w14:paraId="2494FE5A" w14:textId="77777777" w:rsidR="00210D42" w:rsidRPr="00B909DF" w:rsidRDefault="00210D42" w:rsidP="005E5892">
            <w:pPr>
              <w:pStyle w:val="Bezodstpw"/>
            </w:pPr>
            <w:r w:rsidRPr="00B909DF">
              <w:t>3</w:t>
            </w:r>
          </w:p>
        </w:tc>
        <w:tc>
          <w:tcPr>
            <w:tcW w:w="4330" w:type="dxa"/>
            <w:tcBorders>
              <w:top w:val="single" w:sz="6" w:space="0" w:color="auto"/>
              <w:left w:val="single" w:sz="6" w:space="0" w:color="auto"/>
              <w:bottom w:val="single" w:sz="6" w:space="0" w:color="auto"/>
              <w:right w:val="single" w:sz="6" w:space="0" w:color="auto"/>
            </w:tcBorders>
            <w:vAlign w:val="center"/>
          </w:tcPr>
          <w:p w14:paraId="02EE88FB" w14:textId="77777777" w:rsidR="00210D42" w:rsidRPr="00B909DF" w:rsidRDefault="00210D42" w:rsidP="005E5892">
            <w:pPr>
              <w:pStyle w:val="Bezodstpw"/>
            </w:pPr>
            <w:r w:rsidRPr="00B909DF">
              <w:t>Wskaźnik plastyczności, % (m/m)</w:t>
            </w:r>
          </w:p>
        </w:tc>
        <w:tc>
          <w:tcPr>
            <w:tcW w:w="1277" w:type="dxa"/>
            <w:tcBorders>
              <w:top w:val="single" w:sz="6" w:space="0" w:color="auto"/>
              <w:left w:val="single" w:sz="6" w:space="0" w:color="auto"/>
              <w:bottom w:val="single" w:sz="6" w:space="0" w:color="auto"/>
              <w:right w:val="single" w:sz="6" w:space="0" w:color="auto"/>
            </w:tcBorders>
            <w:vAlign w:val="center"/>
          </w:tcPr>
          <w:p w14:paraId="1409C733" w14:textId="77777777" w:rsidR="00210D42" w:rsidRPr="00B909DF" w:rsidRDefault="00210D42" w:rsidP="005E5892">
            <w:pPr>
              <w:pStyle w:val="Bezodstpw"/>
            </w:pPr>
            <w:r w:rsidRPr="00B909DF">
              <w:t>od 3 do 20</w:t>
            </w:r>
          </w:p>
        </w:tc>
        <w:tc>
          <w:tcPr>
            <w:tcW w:w="1842" w:type="dxa"/>
            <w:tcBorders>
              <w:top w:val="single" w:sz="6" w:space="0" w:color="auto"/>
              <w:left w:val="single" w:sz="6" w:space="0" w:color="auto"/>
              <w:bottom w:val="single" w:sz="6" w:space="0" w:color="auto"/>
              <w:right w:val="single" w:sz="6" w:space="0" w:color="auto"/>
            </w:tcBorders>
            <w:vAlign w:val="center"/>
          </w:tcPr>
          <w:p w14:paraId="562BA3FA" w14:textId="77777777" w:rsidR="00210D42" w:rsidRPr="00B909DF" w:rsidRDefault="00210D42" w:rsidP="005E5892">
            <w:pPr>
              <w:pStyle w:val="Bezodstpw"/>
            </w:pPr>
            <w:r w:rsidRPr="00B909DF">
              <w:t>PN-B-04481</w:t>
            </w:r>
          </w:p>
        </w:tc>
      </w:tr>
      <w:tr w:rsidR="00210D42" w:rsidRPr="00B909DF" w14:paraId="18BEA180" w14:textId="77777777" w:rsidTr="00240968">
        <w:tc>
          <w:tcPr>
            <w:tcW w:w="418" w:type="dxa"/>
            <w:tcBorders>
              <w:top w:val="single" w:sz="6" w:space="0" w:color="auto"/>
              <w:left w:val="single" w:sz="6" w:space="0" w:color="auto"/>
              <w:bottom w:val="single" w:sz="6" w:space="0" w:color="auto"/>
              <w:right w:val="single" w:sz="6" w:space="0" w:color="auto"/>
            </w:tcBorders>
            <w:vAlign w:val="center"/>
          </w:tcPr>
          <w:p w14:paraId="75341E88" w14:textId="77777777" w:rsidR="00210D42" w:rsidRPr="00B909DF" w:rsidRDefault="00210D42" w:rsidP="005E5892">
            <w:pPr>
              <w:pStyle w:val="Bezodstpw"/>
            </w:pPr>
            <w:r w:rsidRPr="00B909DF">
              <w:t>4</w:t>
            </w:r>
          </w:p>
        </w:tc>
        <w:tc>
          <w:tcPr>
            <w:tcW w:w="4330" w:type="dxa"/>
            <w:tcBorders>
              <w:top w:val="single" w:sz="6" w:space="0" w:color="auto"/>
              <w:left w:val="single" w:sz="6" w:space="0" w:color="auto"/>
              <w:bottom w:val="single" w:sz="6" w:space="0" w:color="auto"/>
              <w:right w:val="single" w:sz="6" w:space="0" w:color="auto"/>
            </w:tcBorders>
            <w:vAlign w:val="center"/>
          </w:tcPr>
          <w:p w14:paraId="6B8441B0" w14:textId="77777777" w:rsidR="00210D42" w:rsidRPr="00B909DF" w:rsidRDefault="00210D42" w:rsidP="005E5892">
            <w:pPr>
              <w:pStyle w:val="Bezodstpw"/>
            </w:pPr>
            <w:r w:rsidRPr="00B909DF">
              <w:t>Zawartość części organicznych, % (m/m), nie więcej niż</w:t>
            </w:r>
          </w:p>
        </w:tc>
        <w:tc>
          <w:tcPr>
            <w:tcW w:w="1277" w:type="dxa"/>
            <w:tcBorders>
              <w:top w:val="single" w:sz="6" w:space="0" w:color="auto"/>
              <w:left w:val="single" w:sz="6" w:space="0" w:color="auto"/>
              <w:bottom w:val="single" w:sz="6" w:space="0" w:color="auto"/>
              <w:right w:val="single" w:sz="6" w:space="0" w:color="auto"/>
            </w:tcBorders>
            <w:vAlign w:val="center"/>
          </w:tcPr>
          <w:p w14:paraId="4BD8E78F" w14:textId="77777777" w:rsidR="00210D42" w:rsidRPr="00B909DF" w:rsidRDefault="00210D42" w:rsidP="005E5892">
            <w:pPr>
              <w:pStyle w:val="Bezodstpw"/>
            </w:pPr>
            <w:r w:rsidRPr="00B909DF">
              <w:t>5</w:t>
            </w:r>
          </w:p>
        </w:tc>
        <w:tc>
          <w:tcPr>
            <w:tcW w:w="1842" w:type="dxa"/>
            <w:tcBorders>
              <w:top w:val="single" w:sz="6" w:space="0" w:color="auto"/>
              <w:left w:val="single" w:sz="6" w:space="0" w:color="auto"/>
              <w:bottom w:val="single" w:sz="6" w:space="0" w:color="auto"/>
              <w:right w:val="single" w:sz="6" w:space="0" w:color="auto"/>
            </w:tcBorders>
            <w:vAlign w:val="center"/>
          </w:tcPr>
          <w:p w14:paraId="5B384512" w14:textId="77777777" w:rsidR="00210D42" w:rsidRPr="00B909DF" w:rsidRDefault="00210D42" w:rsidP="005E5892">
            <w:pPr>
              <w:pStyle w:val="Bezodstpw"/>
            </w:pPr>
            <w:r w:rsidRPr="00B909DF">
              <w:t>PN-B-04481</w:t>
            </w:r>
          </w:p>
        </w:tc>
      </w:tr>
      <w:tr w:rsidR="00210D42" w:rsidRPr="00B909DF" w14:paraId="68502387" w14:textId="77777777" w:rsidTr="00240968">
        <w:tc>
          <w:tcPr>
            <w:tcW w:w="418" w:type="dxa"/>
            <w:tcBorders>
              <w:top w:val="single" w:sz="6" w:space="0" w:color="auto"/>
              <w:left w:val="single" w:sz="6" w:space="0" w:color="auto"/>
              <w:bottom w:val="single" w:sz="6" w:space="0" w:color="auto"/>
              <w:right w:val="single" w:sz="6" w:space="0" w:color="auto"/>
            </w:tcBorders>
            <w:vAlign w:val="center"/>
          </w:tcPr>
          <w:p w14:paraId="64467CCC" w14:textId="77777777" w:rsidR="00210D42" w:rsidRPr="00B909DF" w:rsidRDefault="00210D42" w:rsidP="005E5892">
            <w:pPr>
              <w:pStyle w:val="Bezodstpw"/>
            </w:pPr>
            <w:r w:rsidRPr="00B909DF">
              <w:t>5</w:t>
            </w:r>
          </w:p>
        </w:tc>
        <w:tc>
          <w:tcPr>
            <w:tcW w:w="4330" w:type="dxa"/>
            <w:tcBorders>
              <w:top w:val="single" w:sz="6" w:space="0" w:color="auto"/>
              <w:left w:val="single" w:sz="6" w:space="0" w:color="auto"/>
              <w:bottom w:val="single" w:sz="6" w:space="0" w:color="auto"/>
              <w:right w:val="single" w:sz="6" w:space="0" w:color="auto"/>
            </w:tcBorders>
            <w:vAlign w:val="center"/>
          </w:tcPr>
          <w:p w14:paraId="7F2E7B04" w14:textId="77777777" w:rsidR="00210D42" w:rsidRPr="00B909DF" w:rsidRDefault="00210D42" w:rsidP="005E5892">
            <w:pPr>
              <w:pStyle w:val="Bezodstpw"/>
            </w:pPr>
            <w:r w:rsidRPr="00B909DF">
              <w:t>Zawartość siarczanów, w przeliczeniu na SO</w:t>
            </w:r>
            <w:r w:rsidRPr="00B909DF">
              <w:rPr>
                <w:vertAlign w:val="subscript"/>
              </w:rPr>
              <w:t>3</w:t>
            </w:r>
            <w:r w:rsidRPr="00B909DF">
              <w:t>, % (m/m), nie więcej niż</w:t>
            </w:r>
          </w:p>
        </w:tc>
        <w:tc>
          <w:tcPr>
            <w:tcW w:w="1277" w:type="dxa"/>
            <w:tcBorders>
              <w:top w:val="single" w:sz="6" w:space="0" w:color="auto"/>
              <w:left w:val="single" w:sz="6" w:space="0" w:color="auto"/>
              <w:bottom w:val="single" w:sz="6" w:space="0" w:color="auto"/>
              <w:right w:val="single" w:sz="6" w:space="0" w:color="auto"/>
            </w:tcBorders>
            <w:vAlign w:val="center"/>
          </w:tcPr>
          <w:p w14:paraId="353251A6" w14:textId="77777777" w:rsidR="00210D42" w:rsidRPr="00B909DF" w:rsidRDefault="00210D42" w:rsidP="005E5892">
            <w:pPr>
              <w:pStyle w:val="Bezodstpw"/>
            </w:pPr>
            <w:r w:rsidRPr="00B909DF">
              <w:t>1</w:t>
            </w:r>
          </w:p>
        </w:tc>
        <w:tc>
          <w:tcPr>
            <w:tcW w:w="1842" w:type="dxa"/>
            <w:tcBorders>
              <w:top w:val="single" w:sz="6" w:space="0" w:color="auto"/>
              <w:left w:val="single" w:sz="6" w:space="0" w:color="auto"/>
              <w:bottom w:val="single" w:sz="6" w:space="0" w:color="auto"/>
              <w:right w:val="single" w:sz="6" w:space="0" w:color="auto"/>
            </w:tcBorders>
            <w:vAlign w:val="center"/>
          </w:tcPr>
          <w:p w14:paraId="66731742" w14:textId="77777777" w:rsidR="00210D42" w:rsidRPr="00B909DF" w:rsidRDefault="00210D42" w:rsidP="005E5892">
            <w:pPr>
              <w:pStyle w:val="Bezodstpw"/>
            </w:pPr>
            <w:r w:rsidRPr="00B909DF">
              <w:t>PN-B-06714-28</w:t>
            </w:r>
          </w:p>
        </w:tc>
      </w:tr>
    </w:tbl>
    <w:p w14:paraId="114E7C57" w14:textId="77777777" w:rsidR="00210D42" w:rsidRPr="00B909DF" w:rsidRDefault="00210D42" w:rsidP="005E5892">
      <w:r w:rsidRPr="00B909DF">
        <w:t>Grunty o wskaźniku plastyczności mniejszym od 3 można doziarnić gruntem spoistym lub stosować dodatki ulepszające: cement, chlorek wapniowy lub wodorotlenek sodu.</w:t>
      </w:r>
    </w:p>
    <w:p w14:paraId="0B04CCAE" w14:textId="77777777" w:rsidR="00210D42" w:rsidRPr="005E5892" w:rsidRDefault="00210D42" w:rsidP="005E5892">
      <w:pPr>
        <w:rPr>
          <w:spacing w:val="-2"/>
        </w:rPr>
      </w:pPr>
      <w:r w:rsidRPr="005E5892">
        <w:rPr>
          <w:spacing w:val="-2"/>
        </w:rPr>
        <w:t>Decydującym sprawdzianem przydatności gruntu do stabilizacji są wyniki wytrzymałości na ściskanie próbek gruntu stabilizowanego popiołami lotnymi. Grunt można uznać za przydatny do stabilizacji popiołami lotnymi wtedy, gdy wyniki wytrzymałości na ściskanie próbek gruntu stabilizowanego są zgodne z wymaganiami podanymi w pkt 5.4 niniejszych WWiORB.</w:t>
      </w:r>
    </w:p>
    <w:p w14:paraId="522CF618" w14:textId="0D532159" w:rsidR="00210D42" w:rsidRPr="008505BF" w:rsidRDefault="00210D42" w:rsidP="00A72B60">
      <w:pPr>
        <w:pStyle w:val="Nagwek4"/>
      </w:pPr>
      <w:r w:rsidRPr="008505BF">
        <w:t>Grunty do stabilizacji granulo</w:t>
      </w:r>
      <w:r w:rsidR="008505BF" w:rsidRPr="008505BF">
        <w:t>wanym żużlem wielkopiecowym</w:t>
      </w:r>
    </w:p>
    <w:p w14:paraId="21E9CA1E" w14:textId="2A06F5C1" w:rsidR="00210D42" w:rsidRPr="00B909DF" w:rsidRDefault="00210D42" w:rsidP="005E5892">
      <w:r w:rsidRPr="00B909DF">
        <w:t xml:space="preserve">Do stabilizacji granulowanym żużlem wielkopiecowym nadają się grunty o właściwościach podanych w </w:t>
      </w:r>
      <w:r w:rsidR="005E5892">
        <w:t>Tab</w:t>
      </w:r>
      <w:r w:rsidR="0012400A">
        <w:t>eli</w:t>
      </w:r>
      <w:r w:rsidRPr="00B909DF">
        <w:t xml:space="preserve"> 4 i o krzywej uziarnienia le</w:t>
      </w:r>
      <w:r w:rsidR="005E5892">
        <w:t>żącej w obszarze określonym na R</w:t>
      </w:r>
      <w:r w:rsidRPr="00B909DF">
        <w:t>ysunku 1. Przydatność gruntów do stabilizacji wielkopiecowym żużlem granulowanym należy ocenić na podstawie</w:t>
      </w:r>
      <w:r>
        <w:t xml:space="preserve"> wyników badań laboratoryjnych.</w:t>
      </w:r>
    </w:p>
    <w:p w14:paraId="20FB9ABF" w14:textId="245E4791" w:rsidR="00210D42" w:rsidRPr="00BE5C22" w:rsidRDefault="0012400A" w:rsidP="005E5892">
      <w:r w:rsidRPr="00BE5C22">
        <w:t>Tabela</w:t>
      </w:r>
      <w:r w:rsidR="00210D42" w:rsidRPr="00BE5C22">
        <w:t xml:space="preserve"> 4</w:t>
      </w:r>
      <w:r w:rsidR="00081DA5" w:rsidRPr="00BE5C22">
        <w:t xml:space="preserve">. </w:t>
      </w:r>
      <w:r w:rsidR="00210D42" w:rsidRPr="00BE5C22">
        <w:t>Wymagania wobec gruntów przeznaczonych do stabilizacji gra</w:t>
      </w:r>
      <w:r w:rsidR="008505BF" w:rsidRPr="00BE5C22">
        <w:t>nulowanym żużlem wielkopiecowym</w:t>
      </w:r>
    </w:p>
    <w:tbl>
      <w:tblPr>
        <w:tblW w:w="0" w:type="auto"/>
        <w:tblInd w:w="7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8"/>
        <w:gridCol w:w="3621"/>
        <w:gridCol w:w="1560"/>
        <w:gridCol w:w="1910"/>
      </w:tblGrid>
      <w:tr w:rsidR="00210D42" w:rsidRPr="00B909DF" w14:paraId="474EF328" w14:textId="77777777" w:rsidTr="00240968">
        <w:tc>
          <w:tcPr>
            <w:tcW w:w="418" w:type="dxa"/>
            <w:tcBorders>
              <w:bottom w:val="single" w:sz="4" w:space="0" w:color="auto"/>
            </w:tcBorders>
            <w:vAlign w:val="center"/>
          </w:tcPr>
          <w:p w14:paraId="28E814F5" w14:textId="77777777" w:rsidR="00210D42" w:rsidRPr="00B909DF" w:rsidRDefault="00210D42" w:rsidP="005E5892">
            <w:pPr>
              <w:pStyle w:val="Bezodstpw"/>
            </w:pPr>
            <w:r w:rsidRPr="00B909DF">
              <w:t>Lp.</w:t>
            </w:r>
          </w:p>
        </w:tc>
        <w:tc>
          <w:tcPr>
            <w:tcW w:w="3621" w:type="dxa"/>
            <w:tcBorders>
              <w:bottom w:val="single" w:sz="4" w:space="0" w:color="auto"/>
            </w:tcBorders>
            <w:vAlign w:val="center"/>
          </w:tcPr>
          <w:p w14:paraId="6A78C2DC" w14:textId="77777777" w:rsidR="00210D42" w:rsidRPr="00B909DF" w:rsidRDefault="00210D42" w:rsidP="005E5892">
            <w:pPr>
              <w:pStyle w:val="Bezodstpw"/>
            </w:pPr>
            <w:r w:rsidRPr="00B909DF">
              <w:t>Właściwości</w:t>
            </w:r>
          </w:p>
        </w:tc>
        <w:tc>
          <w:tcPr>
            <w:tcW w:w="1560" w:type="dxa"/>
            <w:tcBorders>
              <w:bottom w:val="single" w:sz="4" w:space="0" w:color="auto"/>
            </w:tcBorders>
            <w:vAlign w:val="center"/>
          </w:tcPr>
          <w:p w14:paraId="35D8532E" w14:textId="77777777" w:rsidR="00210D42" w:rsidRPr="00B909DF" w:rsidRDefault="00210D42" w:rsidP="005E5892">
            <w:pPr>
              <w:pStyle w:val="Bezodstpw"/>
            </w:pPr>
            <w:r w:rsidRPr="00B909DF">
              <w:t>Wymagania</w:t>
            </w:r>
          </w:p>
        </w:tc>
        <w:tc>
          <w:tcPr>
            <w:tcW w:w="1910" w:type="dxa"/>
            <w:tcBorders>
              <w:bottom w:val="single" w:sz="4" w:space="0" w:color="auto"/>
            </w:tcBorders>
            <w:vAlign w:val="center"/>
          </w:tcPr>
          <w:p w14:paraId="46FBDCB5" w14:textId="77777777" w:rsidR="00210D42" w:rsidRPr="00B909DF" w:rsidRDefault="00210D42" w:rsidP="005E5892">
            <w:pPr>
              <w:pStyle w:val="Bezodstpw"/>
            </w:pPr>
            <w:r w:rsidRPr="00B909DF">
              <w:t>Metoda badania</w:t>
            </w:r>
          </w:p>
        </w:tc>
      </w:tr>
      <w:tr w:rsidR="00210D42" w:rsidRPr="00B909DF" w14:paraId="279F70CA" w14:textId="77777777" w:rsidTr="00240968">
        <w:tc>
          <w:tcPr>
            <w:tcW w:w="418" w:type="dxa"/>
            <w:tcBorders>
              <w:top w:val="single" w:sz="4" w:space="0" w:color="auto"/>
            </w:tcBorders>
            <w:vAlign w:val="center"/>
          </w:tcPr>
          <w:p w14:paraId="3AD3127C" w14:textId="77777777" w:rsidR="00210D42" w:rsidRPr="00B909DF" w:rsidRDefault="00210D42" w:rsidP="005E5892">
            <w:pPr>
              <w:pStyle w:val="Bezodstpw"/>
            </w:pPr>
            <w:r w:rsidRPr="00B909DF">
              <w:t>1</w:t>
            </w:r>
          </w:p>
        </w:tc>
        <w:tc>
          <w:tcPr>
            <w:tcW w:w="3621" w:type="dxa"/>
            <w:tcBorders>
              <w:top w:val="single" w:sz="4" w:space="0" w:color="auto"/>
            </w:tcBorders>
            <w:vAlign w:val="center"/>
          </w:tcPr>
          <w:p w14:paraId="4E78E76D" w14:textId="77777777" w:rsidR="00210D42" w:rsidRPr="00B909DF" w:rsidRDefault="00210D42" w:rsidP="005E5892">
            <w:pPr>
              <w:pStyle w:val="Bezodstpw"/>
            </w:pPr>
            <w:r w:rsidRPr="00B909DF">
              <w:t>Wskaźnik piaskowy, nie mniejszy niż:</w:t>
            </w:r>
          </w:p>
        </w:tc>
        <w:tc>
          <w:tcPr>
            <w:tcW w:w="1560" w:type="dxa"/>
            <w:tcBorders>
              <w:top w:val="single" w:sz="4" w:space="0" w:color="auto"/>
            </w:tcBorders>
            <w:vAlign w:val="center"/>
          </w:tcPr>
          <w:p w14:paraId="0F532C46" w14:textId="77777777" w:rsidR="00210D42" w:rsidRPr="00B909DF" w:rsidRDefault="00210D42" w:rsidP="005E5892">
            <w:pPr>
              <w:pStyle w:val="Bezodstpw"/>
            </w:pPr>
            <w:r w:rsidRPr="00B909DF">
              <w:t>35</w:t>
            </w:r>
          </w:p>
        </w:tc>
        <w:tc>
          <w:tcPr>
            <w:tcW w:w="1910" w:type="dxa"/>
            <w:tcBorders>
              <w:top w:val="single" w:sz="4" w:space="0" w:color="auto"/>
            </w:tcBorders>
            <w:vAlign w:val="center"/>
          </w:tcPr>
          <w:p w14:paraId="04D62D95" w14:textId="6DDA5867" w:rsidR="00210D42" w:rsidRPr="00B909DF" w:rsidRDefault="00210D42" w:rsidP="0055244B">
            <w:pPr>
              <w:pStyle w:val="Bezodstpw"/>
            </w:pPr>
            <w:r w:rsidRPr="00B909DF">
              <w:t>BN-8931-01</w:t>
            </w:r>
          </w:p>
        </w:tc>
      </w:tr>
      <w:tr w:rsidR="00210D42" w:rsidRPr="00B909DF" w14:paraId="317CAC4B" w14:textId="77777777" w:rsidTr="00240968">
        <w:tc>
          <w:tcPr>
            <w:tcW w:w="418" w:type="dxa"/>
            <w:vAlign w:val="center"/>
          </w:tcPr>
          <w:p w14:paraId="2AB6D00C" w14:textId="77777777" w:rsidR="00210D42" w:rsidRPr="00B909DF" w:rsidRDefault="00210D42" w:rsidP="005E5892">
            <w:pPr>
              <w:pStyle w:val="Bezodstpw"/>
            </w:pPr>
            <w:r w:rsidRPr="00B909DF">
              <w:t>2</w:t>
            </w:r>
          </w:p>
        </w:tc>
        <w:tc>
          <w:tcPr>
            <w:tcW w:w="3621" w:type="dxa"/>
            <w:vAlign w:val="center"/>
          </w:tcPr>
          <w:p w14:paraId="42582DF5" w14:textId="77777777" w:rsidR="00210D42" w:rsidRPr="00B909DF" w:rsidRDefault="00210D42" w:rsidP="005E5892">
            <w:pPr>
              <w:pStyle w:val="Bezodstpw"/>
            </w:pPr>
            <w:r w:rsidRPr="00B909DF">
              <w:t>Zawartość części organicznych, barwa cieczy nie ciemniejsza niż:</w:t>
            </w:r>
          </w:p>
        </w:tc>
        <w:tc>
          <w:tcPr>
            <w:tcW w:w="1560" w:type="dxa"/>
            <w:vAlign w:val="center"/>
          </w:tcPr>
          <w:p w14:paraId="4BE7E26D" w14:textId="77777777" w:rsidR="00210D42" w:rsidRPr="00B909DF" w:rsidRDefault="00210D42" w:rsidP="005E5892">
            <w:pPr>
              <w:pStyle w:val="Bezodstpw"/>
            </w:pPr>
            <w:r w:rsidRPr="00B909DF">
              <w:t>wzorcowa</w:t>
            </w:r>
          </w:p>
        </w:tc>
        <w:tc>
          <w:tcPr>
            <w:tcW w:w="1910" w:type="dxa"/>
            <w:vAlign w:val="center"/>
          </w:tcPr>
          <w:p w14:paraId="19E641F2" w14:textId="77777777" w:rsidR="00210D42" w:rsidRPr="00B909DF" w:rsidRDefault="00210D42" w:rsidP="005E5892">
            <w:pPr>
              <w:pStyle w:val="Bezodstpw"/>
            </w:pPr>
            <w:r w:rsidRPr="00B909DF">
              <w:t>PN-B-06714-26</w:t>
            </w:r>
          </w:p>
        </w:tc>
      </w:tr>
      <w:tr w:rsidR="00210D42" w:rsidRPr="00B909DF" w14:paraId="221024BD" w14:textId="77777777" w:rsidTr="00240968">
        <w:tc>
          <w:tcPr>
            <w:tcW w:w="418" w:type="dxa"/>
            <w:vAlign w:val="center"/>
          </w:tcPr>
          <w:p w14:paraId="16EA88BF" w14:textId="77777777" w:rsidR="00210D42" w:rsidRPr="00B909DF" w:rsidRDefault="00210D42" w:rsidP="005E5892">
            <w:pPr>
              <w:pStyle w:val="Bezodstpw"/>
            </w:pPr>
            <w:r w:rsidRPr="00B909DF">
              <w:t>3</w:t>
            </w:r>
          </w:p>
        </w:tc>
        <w:tc>
          <w:tcPr>
            <w:tcW w:w="3621" w:type="dxa"/>
            <w:vAlign w:val="center"/>
          </w:tcPr>
          <w:p w14:paraId="3E8CD683" w14:textId="77777777" w:rsidR="00210D42" w:rsidRPr="00B909DF" w:rsidRDefault="00210D42" w:rsidP="005E5892">
            <w:pPr>
              <w:pStyle w:val="Bezodstpw"/>
            </w:pPr>
            <w:r w:rsidRPr="00B909DF">
              <w:t xml:space="preserve">Zawartość ziaren poniżej </w:t>
            </w:r>
            <w:smartTag w:uri="urn:schemas-microsoft-com:office:smarttags" w:element="metricconverter">
              <w:smartTagPr>
                <w:attr w:name="ProductID" w:val="0,075 mm"/>
              </w:smartTagPr>
              <w:r w:rsidRPr="00B909DF">
                <w:t>0,075 mm</w:t>
              </w:r>
            </w:smartTag>
            <w:r w:rsidRPr="00B909DF">
              <w:t>, % (m/m), nie więcej niż:</w:t>
            </w:r>
          </w:p>
        </w:tc>
        <w:tc>
          <w:tcPr>
            <w:tcW w:w="1560" w:type="dxa"/>
            <w:vAlign w:val="center"/>
          </w:tcPr>
          <w:p w14:paraId="3C0E323C" w14:textId="77777777" w:rsidR="00210D42" w:rsidRPr="00B909DF" w:rsidRDefault="00210D42" w:rsidP="005E5892">
            <w:pPr>
              <w:pStyle w:val="Bezodstpw"/>
            </w:pPr>
            <w:r w:rsidRPr="00B909DF">
              <w:t>8</w:t>
            </w:r>
          </w:p>
        </w:tc>
        <w:tc>
          <w:tcPr>
            <w:tcW w:w="1910" w:type="dxa"/>
            <w:vAlign w:val="center"/>
          </w:tcPr>
          <w:p w14:paraId="07AA0F0D" w14:textId="77777777" w:rsidR="00210D42" w:rsidRPr="00B909DF" w:rsidRDefault="00210D42" w:rsidP="005E5892">
            <w:pPr>
              <w:pStyle w:val="Bezodstpw"/>
            </w:pPr>
            <w:r w:rsidRPr="00B909DF">
              <w:t>PN-B-06714-15</w:t>
            </w:r>
          </w:p>
        </w:tc>
      </w:tr>
    </w:tbl>
    <w:p w14:paraId="197BB015" w14:textId="6754FBCA" w:rsidR="00210D42" w:rsidRDefault="00210D42" w:rsidP="005E5892">
      <w:pPr>
        <w:jc w:val="center"/>
        <w:rPr>
          <w:noProof/>
          <w:lang w:eastAsia="pl-PL"/>
        </w:rPr>
      </w:pPr>
    </w:p>
    <w:p w14:paraId="424C5D5C" w14:textId="331A2095" w:rsidR="008505BF" w:rsidRDefault="008505BF" w:rsidP="005E5892">
      <w:pPr>
        <w:jc w:val="center"/>
        <w:rPr>
          <w:rFonts w:cs="Arial"/>
          <w:spacing w:val="-3"/>
        </w:rPr>
      </w:pPr>
      <w:r w:rsidRPr="00B909DF">
        <w:rPr>
          <w:noProof/>
          <w:lang w:eastAsia="pl-PL"/>
        </w:rPr>
        <w:drawing>
          <wp:inline distT="0" distB="0" distL="0" distR="0" wp14:anchorId="0C60B41F" wp14:editId="74EAC161">
            <wp:extent cx="4629150" cy="26955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29150" cy="2695575"/>
                    </a:xfrm>
                    <a:prstGeom prst="rect">
                      <a:avLst/>
                    </a:prstGeom>
                    <a:noFill/>
                    <a:ln>
                      <a:noFill/>
                    </a:ln>
                  </pic:spPr>
                </pic:pic>
              </a:graphicData>
            </a:graphic>
          </wp:inline>
        </w:drawing>
      </w:r>
    </w:p>
    <w:p w14:paraId="391ED0D3" w14:textId="27CCCD60" w:rsidR="00210D42" w:rsidRPr="00BE5C22" w:rsidRDefault="00210D42" w:rsidP="00240968">
      <w:pPr>
        <w:jc w:val="center"/>
      </w:pPr>
      <w:r w:rsidRPr="00BE5C22">
        <w:t>Rysunek 1</w:t>
      </w:r>
      <w:r w:rsidR="00C7249A" w:rsidRPr="00BE5C22">
        <w:t xml:space="preserve">. </w:t>
      </w:r>
      <w:r w:rsidRPr="00BE5C22">
        <w:t>Obszar uziarnienia dla gruntów i materiałów odpadowych do stabilizacji gra</w:t>
      </w:r>
      <w:r w:rsidR="005E5892" w:rsidRPr="00BE5C22">
        <w:t>nulowanym żużlem wielkopiecowym</w:t>
      </w:r>
    </w:p>
    <w:p w14:paraId="76EFB543" w14:textId="77777777" w:rsidR="0055244B" w:rsidRPr="0055244B" w:rsidRDefault="0055244B" w:rsidP="0055244B"/>
    <w:p w14:paraId="6E3DF528" w14:textId="731183BF" w:rsidR="00210D42" w:rsidRPr="00B909DF" w:rsidRDefault="00210D42" w:rsidP="00A72B60">
      <w:pPr>
        <w:pStyle w:val="Nagwek4"/>
      </w:pPr>
      <w:r w:rsidRPr="00B909DF">
        <w:t xml:space="preserve">Grunty do stabilizacji hydraulicznym spoiwem drogowym </w:t>
      </w:r>
    </w:p>
    <w:p w14:paraId="59F2FCCF" w14:textId="1357A4EF" w:rsidR="00210D42" w:rsidRDefault="00210D42" w:rsidP="005E5892">
      <w:pPr>
        <w:rPr>
          <w:spacing w:val="-2"/>
        </w:rPr>
      </w:pPr>
      <w:r w:rsidRPr="005E5892">
        <w:rPr>
          <w:spacing w:val="-2"/>
        </w:rPr>
        <w:t>Właściwości użytkowe konkretnego hydraulicznego spoiwa drogowego decydują o jego przeznaczeniu do wykonania stabilizacji określonych rodzajów gruntów. Przydatność gruntów do stabilizacji hydraulicznym spoiwem drogowym należy ocenić na podstawie wyników badań laboratoryjnych. Grunt można uznać za przydatny do stabilizacji hydraulicznym spoiwem drogowym wtedy, gdy wyniki wytrzymałości na ściskanie próbek gruntu stabilizowanego są zgodne z wymaganiami podanymi w pkt 5.4 niniejszych WWiORB.</w:t>
      </w:r>
    </w:p>
    <w:p w14:paraId="08F701C0" w14:textId="77777777" w:rsidR="00210D42" w:rsidRPr="008505BF" w:rsidRDefault="00210D42" w:rsidP="007620AD">
      <w:pPr>
        <w:pStyle w:val="Nagwek3"/>
      </w:pPr>
      <w:r w:rsidRPr="008505BF">
        <w:t>Spoiwa hydrauliczne</w:t>
      </w:r>
    </w:p>
    <w:p w14:paraId="479AEBCB" w14:textId="77777777" w:rsidR="00210D42" w:rsidRPr="00A72B60" w:rsidRDefault="00210D42" w:rsidP="00A72B60">
      <w:pPr>
        <w:pStyle w:val="Nagwek4"/>
      </w:pPr>
      <w:r w:rsidRPr="00A72B60">
        <w:t>Cement do stabilizacji gruntu cementem powinien spełniać wymagania PN-EN 197-1.</w:t>
      </w:r>
    </w:p>
    <w:p w14:paraId="50D97B95" w14:textId="748936BB" w:rsidR="00210D42" w:rsidRPr="008505BF" w:rsidRDefault="00210D42" w:rsidP="00A72B60">
      <w:pPr>
        <w:pStyle w:val="Nagwek4"/>
      </w:pPr>
      <w:r w:rsidRPr="008505BF">
        <w:t xml:space="preserve">Granulowany żużel wielkopiecowy do stabilizacji gruntu granulowanym żużlem wielkopiecowym </w:t>
      </w:r>
      <w:r w:rsidR="008505BF">
        <w:t>powinien spełniać wymagania:</w:t>
      </w:r>
    </w:p>
    <w:p w14:paraId="6E06A7C5" w14:textId="77777777" w:rsidR="008505BF" w:rsidRPr="00240968" w:rsidRDefault="00210D42" w:rsidP="00A3676C">
      <w:pPr>
        <w:pStyle w:val="Podtytu"/>
        <w:ind w:left="851" w:hanging="284"/>
      </w:pPr>
      <w:r w:rsidRPr="00240968">
        <w:t>PN-EN 15167-1 w przypadku stosowania granulowanego żużla wielkopiecowego mielonego,</w:t>
      </w:r>
    </w:p>
    <w:p w14:paraId="7DD9378A" w14:textId="702E49F8" w:rsidR="00210D42" w:rsidRPr="00240968" w:rsidRDefault="00210D42" w:rsidP="00A3676C">
      <w:pPr>
        <w:pStyle w:val="Podtytu"/>
        <w:ind w:left="851" w:hanging="284"/>
      </w:pPr>
      <w:r w:rsidRPr="00240968">
        <w:t>PN-EN 14227-2 Załącznik A w przypadku stosowania granulowanego żużla wielkopiecowego częściowo zmielonego.</w:t>
      </w:r>
    </w:p>
    <w:p w14:paraId="2CDB13C8" w14:textId="1D9159E2" w:rsidR="00210D42" w:rsidRPr="008505BF" w:rsidRDefault="00210D42" w:rsidP="00A72B60">
      <w:pPr>
        <w:pStyle w:val="Nagwek4"/>
      </w:pPr>
      <w:r w:rsidRPr="008505BF">
        <w:t>Popiół lotny, krzemionkowy lub wapienny do stabilizacji gruntu popiołem lotnym powinien spełniać wymagania PN-EN 14227-4.</w:t>
      </w:r>
    </w:p>
    <w:p w14:paraId="76F72DE6" w14:textId="77777777" w:rsidR="00210D42" w:rsidRPr="008505BF" w:rsidRDefault="00210D42" w:rsidP="00A72B60">
      <w:pPr>
        <w:pStyle w:val="Nagwek4"/>
      </w:pPr>
      <w:r w:rsidRPr="008505BF">
        <w:t>Hydrauliczne spoiwo drogowe do stabilizacji gruntu hydraulicznym spoiwem drogowym powinno spełniać wymagania:</w:t>
      </w:r>
    </w:p>
    <w:p w14:paraId="03A8D9E7" w14:textId="2D3AE999" w:rsidR="00210D42" w:rsidRPr="00240968" w:rsidRDefault="00210D42" w:rsidP="00A3676C">
      <w:pPr>
        <w:pStyle w:val="Podtytu"/>
        <w:ind w:left="851" w:hanging="284"/>
      </w:pPr>
      <w:r w:rsidRPr="00240968">
        <w:t>PN-EN 13282-1 w przypadku stosowania hydraulicznego spoiwa drogowego szybko wiążącego,</w:t>
      </w:r>
    </w:p>
    <w:p w14:paraId="7FBC2471" w14:textId="4ED9E0A8" w:rsidR="00210D42" w:rsidRPr="00240968" w:rsidRDefault="00210D42" w:rsidP="00A3676C">
      <w:pPr>
        <w:pStyle w:val="Podtytu"/>
        <w:ind w:left="851" w:hanging="284"/>
      </w:pPr>
      <w:r w:rsidRPr="00240968">
        <w:t>PN-EN 13282-2 w przypadku stosowania hydraulicznego spoiwa drogowego normalnie wiążącego.</w:t>
      </w:r>
    </w:p>
    <w:p w14:paraId="6FCF05B9" w14:textId="77777777" w:rsidR="00210D42" w:rsidRPr="00B909DF" w:rsidRDefault="00210D42" w:rsidP="008505BF">
      <w:r w:rsidRPr="00B909DF">
        <w:t>Hydrauliczne spoiwo drogowe do stabilizacji gruntu, które jako wyrób budowlany jest dopuszczone do stosowania na podstawie europejskiej oceny technicznej lub krajowej oceny technicznej lub aprobaty technicznej, powinno spełniać wymagania podane w dokumencie dopuszczającym.</w:t>
      </w:r>
    </w:p>
    <w:p w14:paraId="741B8204" w14:textId="77777777" w:rsidR="00210D42" w:rsidRPr="00B909DF" w:rsidRDefault="00210D42" w:rsidP="007620AD">
      <w:pPr>
        <w:pStyle w:val="Nagwek3"/>
      </w:pPr>
      <w:r w:rsidRPr="00B909DF">
        <w:t xml:space="preserve">Wapno </w:t>
      </w:r>
    </w:p>
    <w:p w14:paraId="5E57BE60" w14:textId="77777777" w:rsidR="00210D42" w:rsidRPr="00240968" w:rsidRDefault="00210D42" w:rsidP="00240968">
      <w:pPr>
        <w:rPr>
          <w:spacing w:val="-4"/>
        </w:rPr>
      </w:pPr>
      <w:r w:rsidRPr="00240968">
        <w:rPr>
          <w:spacing w:val="-4"/>
        </w:rPr>
        <w:t xml:space="preserve">Do stabilizacji gruntu wapnem należy stosować wapno wapniowe 90 oznaczone symbolem CL90 lub wapno wapniowe 80 oznaczone symbolem CL80 spełniające wymagania PN-EN 459-1, które może być w postaci (jako produkt): wapna palonego lub wapna hydratyzowanego. Wymagania w odniesieniu do właściwości użytkowych wapna palonego, takich jak: </w:t>
      </w:r>
    </w:p>
    <w:p w14:paraId="672F4A81" w14:textId="77777777" w:rsidR="00210D42" w:rsidRPr="00240968" w:rsidRDefault="00210D42" w:rsidP="00A3676C">
      <w:pPr>
        <w:pStyle w:val="Podtytu"/>
      </w:pPr>
      <w:r w:rsidRPr="00240968">
        <w:t>reaktywność, wymagania: R4,R5 – CL90; R3,R4 – CL80,</w:t>
      </w:r>
    </w:p>
    <w:p w14:paraId="1C4A2AB4" w14:textId="77777777" w:rsidR="00210D42" w:rsidRPr="00240968" w:rsidRDefault="00210D42" w:rsidP="00A3676C">
      <w:pPr>
        <w:pStyle w:val="Podtytu"/>
      </w:pPr>
      <w:r w:rsidRPr="00240968">
        <w:t>rozkład wielkości ziaren, wymaganie P1 lub P4.</w:t>
      </w:r>
    </w:p>
    <w:p w14:paraId="2E0E1643" w14:textId="77777777" w:rsidR="00210D42" w:rsidRPr="00B909DF" w:rsidRDefault="00210D42" w:rsidP="007620AD">
      <w:pPr>
        <w:pStyle w:val="Nagwek3"/>
      </w:pPr>
      <w:r w:rsidRPr="00B909DF">
        <w:t xml:space="preserve">Dodatki i aktywatory </w:t>
      </w:r>
    </w:p>
    <w:p w14:paraId="6D78E579" w14:textId="77777777" w:rsidR="00210D42" w:rsidRPr="00B909DF" w:rsidRDefault="00210D42" w:rsidP="00240968">
      <w:r w:rsidRPr="00B909DF">
        <w:t>Jako dodatki i aktywatory mogą być stosowane</w:t>
      </w:r>
      <w:r>
        <w:t xml:space="preserve"> </w:t>
      </w:r>
      <w:r w:rsidRPr="00B909DF">
        <w:t>materiały, które regulują przebieg reakcji hydraulicznej i/lub poprawiają urabialność mieszanki gruntowo-spoiwowej.</w:t>
      </w:r>
    </w:p>
    <w:p w14:paraId="52084AB1" w14:textId="77777777" w:rsidR="00210D42" w:rsidRPr="00B909DF" w:rsidRDefault="00210D42" w:rsidP="007620AD">
      <w:pPr>
        <w:pStyle w:val="Nagwek3"/>
      </w:pPr>
      <w:r w:rsidRPr="00B909DF">
        <w:t xml:space="preserve">Woda </w:t>
      </w:r>
    </w:p>
    <w:p w14:paraId="4674062B" w14:textId="388E561D" w:rsidR="00097248" w:rsidRDefault="00210D42" w:rsidP="00097248">
      <w:r w:rsidRPr="00B909DF">
        <w:t>Woda stosowana do stabilizacji gruntu i ewentualnie do pielęgnacji gruntu stabilizowanego powinna odpowiadać wymaganiom PN-EN 1008. Bez badań laboratoryjnych można stosować wodociągową wodę pitną.</w:t>
      </w:r>
      <w:r w:rsidR="00097248">
        <w:br w:type="page"/>
      </w:r>
    </w:p>
    <w:p w14:paraId="646BEF9B" w14:textId="6216F162" w:rsidR="00646E9B" w:rsidRPr="00BE5C22" w:rsidRDefault="00646E9B" w:rsidP="00BE5C22">
      <w:pPr>
        <w:pStyle w:val="Nagwek1"/>
      </w:pPr>
      <w:bookmarkStart w:id="22" w:name="_Toc64387241"/>
      <w:r w:rsidRPr="00BE5C22">
        <w:t>SPRZĘT</w:t>
      </w:r>
      <w:bookmarkEnd w:id="22"/>
    </w:p>
    <w:p w14:paraId="6B48E2F3" w14:textId="77777777" w:rsidR="00097248" w:rsidRPr="00B909DF" w:rsidRDefault="00097248" w:rsidP="00097248">
      <w:pPr>
        <w:pStyle w:val="Nagwek2"/>
      </w:pPr>
      <w:bookmarkStart w:id="23" w:name="_Toc64387242"/>
      <w:r w:rsidRPr="00B909DF">
        <w:t>Ogólne wymagania dotyczące sprzętu</w:t>
      </w:r>
      <w:bookmarkEnd w:id="23"/>
    </w:p>
    <w:p w14:paraId="7A6F4524" w14:textId="75F4065B" w:rsidR="00097248" w:rsidRPr="007620AD" w:rsidRDefault="00097248" w:rsidP="007620AD">
      <w:pPr>
        <w:rPr>
          <w:spacing w:val="-4"/>
        </w:rPr>
      </w:pPr>
      <w:r w:rsidRPr="007620AD">
        <w:rPr>
          <w:spacing w:val="-4"/>
        </w:rPr>
        <w:t>Ogólne wymagania dotyczące sprzętu podano w D-M 00.00.00 „Wymagania ogólne”.</w:t>
      </w:r>
    </w:p>
    <w:p w14:paraId="2C686321" w14:textId="77777777" w:rsidR="00097248" w:rsidRPr="00097248" w:rsidRDefault="00097248" w:rsidP="00097248">
      <w:pPr>
        <w:pStyle w:val="Nagwek2"/>
      </w:pPr>
      <w:bookmarkStart w:id="24" w:name="_Toc64387243"/>
      <w:r w:rsidRPr="00097248">
        <w:t>Sprzęt stosowany do wykonywania robót</w:t>
      </w:r>
      <w:bookmarkEnd w:id="24"/>
      <w:r w:rsidRPr="00097248">
        <w:t xml:space="preserve"> </w:t>
      </w:r>
    </w:p>
    <w:p w14:paraId="60FA4EE0" w14:textId="5A5A1159" w:rsidR="00097248" w:rsidRPr="00B909DF" w:rsidRDefault="00097248" w:rsidP="00097248">
      <w:r w:rsidRPr="00B909DF">
        <w:t>Wykonawca przystępujący do wykonania warstwy ulepszonego podłoża stabilizowanego spoiwem hydraulicznym</w:t>
      </w:r>
      <w:r>
        <w:t xml:space="preserve"> </w:t>
      </w:r>
      <w:r w:rsidRPr="00B909DF">
        <w:t>lub wapnem</w:t>
      </w:r>
      <w:r>
        <w:t xml:space="preserve"> </w:t>
      </w:r>
      <w:r w:rsidRPr="00B909DF">
        <w:t>powinien wykazać się możliwością korzystani</w:t>
      </w:r>
      <w:r>
        <w:t>a z </w:t>
      </w:r>
      <w:r w:rsidRPr="00B909DF">
        <w:t>następującego sprzętu:</w:t>
      </w:r>
    </w:p>
    <w:p w14:paraId="7DB0D3CB" w14:textId="77777777" w:rsidR="00097248" w:rsidRPr="00A3676C" w:rsidRDefault="00097248" w:rsidP="00A3676C">
      <w:pPr>
        <w:pStyle w:val="Podtytu"/>
      </w:pPr>
      <w:r w:rsidRPr="00A3676C">
        <w:t>mieszarki do wymieszania na miejscu gruntu ze spoiwem hydraulicznym lub wapnem zapewniającej głębokość mieszania minimum 25 cm,</w:t>
      </w:r>
    </w:p>
    <w:p w14:paraId="03BA0C95" w14:textId="77777777" w:rsidR="00097248" w:rsidRPr="00A3676C" w:rsidRDefault="00097248" w:rsidP="00A3676C">
      <w:pPr>
        <w:pStyle w:val="Podtytu"/>
      </w:pPr>
      <w:r w:rsidRPr="00A3676C">
        <w:t>rozsypywarki z osłonami przeciwpylnymi i szczeliną o regulowanej szerokości otwarcia, do rozsypywania spoiwa hydraulicznego lub wapna,</w:t>
      </w:r>
    </w:p>
    <w:p w14:paraId="13817118" w14:textId="77777777" w:rsidR="00097248" w:rsidRPr="00A3676C" w:rsidRDefault="00097248" w:rsidP="00A3676C">
      <w:pPr>
        <w:pStyle w:val="Podtytu"/>
      </w:pPr>
      <w:r w:rsidRPr="00A3676C">
        <w:t>równiarki lub spycharki do spulchnienia gruntu,</w:t>
      </w:r>
    </w:p>
    <w:p w14:paraId="67DC6BB3" w14:textId="6754E058" w:rsidR="00097248" w:rsidRPr="00A3676C" w:rsidRDefault="00097248" w:rsidP="00A3676C">
      <w:pPr>
        <w:pStyle w:val="Podtytu"/>
      </w:pPr>
      <w:r w:rsidRPr="00A3676C">
        <w:t>przewoźne zbiorniki na wodę, z urządzeniami do równomiernego i kontrolowanego dozowania wody,</w:t>
      </w:r>
    </w:p>
    <w:p w14:paraId="0E1CA4E5" w14:textId="77777777" w:rsidR="00097248" w:rsidRPr="00A3676C" w:rsidRDefault="00097248" w:rsidP="00A3676C">
      <w:pPr>
        <w:pStyle w:val="Podtytu"/>
      </w:pPr>
      <w:r w:rsidRPr="00A3676C">
        <w:t>walce ogumione i stalowe wibracyjne lub statyczne,</w:t>
      </w:r>
    </w:p>
    <w:p w14:paraId="7BEEAA1F" w14:textId="77777777" w:rsidR="00097248" w:rsidRPr="00A3676C" w:rsidRDefault="00097248" w:rsidP="00A3676C">
      <w:pPr>
        <w:pStyle w:val="Podtytu"/>
      </w:pPr>
      <w:r w:rsidRPr="00A3676C">
        <w:t>płyty wibracyjne lub ubijaki mechaniczne do zagęszczania w miejscach trudnodostępnych.</w:t>
      </w:r>
    </w:p>
    <w:p w14:paraId="678C0ABC" w14:textId="77777777" w:rsidR="00097248" w:rsidRPr="00B909DF" w:rsidRDefault="00097248" w:rsidP="00097248">
      <w:r w:rsidRPr="00B909DF">
        <w:t>Sprzęt powinien odpowiadać wymaganiom określonym w dokumentacji projektowej, instrukcjach producentów lub propozycji Wykonawcy i powinien być zaakceptowany przez Inżyniera</w:t>
      </w:r>
      <w:r w:rsidRPr="007646DD">
        <w:t>/Inspektora Nadzoru</w:t>
      </w:r>
      <w:r w:rsidRPr="00B909DF">
        <w:t>.</w:t>
      </w:r>
    </w:p>
    <w:p w14:paraId="0C47F5BA" w14:textId="475F5088" w:rsidR="00646E9B" w:rsidRPr="007646DD" w:rsidRDefault="00646E9B" w:rsidP="007620AD">
      <w:pPr>
        <w:pStyle w:val="Nagwek1"/>
      </w:pPr>
      <w:bookmarkStart w:id="25" w:name="_Toc64387244"/>
      <w:r w:rsidRPr="007646DD">
        <w:t>TRANSPORT</w:t>
      </w:r>
      <w:bookmarkEnd w:id="25"/>
    </w:p>
    <w:p w14:paraId="24E09B68" w14:textId="4C1B9A3E" w:rsidR="00097248" w:rsidRPr="00B909DF" w:rsidRDefault="00097248" w:rsidP="00097248">
      <w:pPr>
        <w:pStyle w:val="Nagwek2"/>
      </w:pPr>
      <w:bookmarkStart w:id="26" w:name="_Toc64387245"/>
      <w:r w:rsidRPr="00B909DF">
        <w:t>Ogólne wymagania dotyczące transportu</w:t>
      </w:r>
      <w:bookmarkEnd w:id="26"/>
    </w:p>
    <w:p w14:paraId="57B6AA8A" w14:textId="35EDB4B1" w:rsidR="00097248" w:rsidRPr="00B909DF" w:rsidRDefault="00097248" w:rsidP="00097248">
      <w:r w:rsidRPr="00B909DF">
        <w:t>Ogólne wymagania dotyczące transportu podano w D-M</w:t>
      </w:r>
      <w:r w:rsidR="005601C6">
        <w:t>-</w:t>
      </w:r>
      <w:r w:rsidRPr="00B909DF">
        <w:t>00.00.00</w:t>
      </w:r>
      <w:r>
        <w:t xml:space="preserve"> „Wymagania ogólne”</w:t>
      </w:r>
      <w:r w:rsidR="00FC0CFF">
        <w:t>.</w:t>
      </w:r>
    </w:p>
    <w:p w14:paraId="04683851" w14:textId="57D30F4E" w:rsidR="00097248" w:rsidRPr="007620AD" w:rsidRDefault="00097248" w:rsidP="007620AD">
      <w:pPr>
        <w:pStyle w:val="Nagwek2"/>
      </w:pPr>
      <w:bookmarkStart w:id="27" w:name="_Toc64387246"/>
      <w:r w:rsidRPr="007620AD">
        <w:t>Transport materiałów</w:t>
      </w:r>
      <w:bookmarkEnd w:id="27"/>
    </w:p>
    <w:p w14:paraId="2D4532CD" w14:textId="77777777" w:rsidR="00097248" w:rsidRPr="00B909DF" w:rsidRDefault="00097248" w:rsidP="007620AD">
      <w:r w:rsidRPr="00B909DF">
        <w:t>Spoiwo hydrauliczne lub wapna luzem przewozi się w zbiornikach (wagonach, samochodach) w sposób zabezpieczający przed zanieczyszczeniem i zawilgoceniem, zgodnie z prawem przewozowym.</w:t>
      </w:r>
    </w:p>
    <w:p w14:paraId="5C6D6D8F" w14:textId="699A90DB" w:rsidR="00097248" w:rsidRDefault="00097248" w:rsidP="007620AD">
      <w:r w:rsidRPr="00B909DF">
        <w:t>Woda może być dostarczana przewoźnymi zbiornikami -</w:t>
      </w:r>
      <w:r>
        <w:t xml:space="preserve"> cysternami wody.</w:t>
      </w:r>
    </w:p>
    <w:p w14:paraId="2D2E72EF" w14:textId="79489C79" w:rsidR="00646E9B" w:rsidRPr="007620AD" w:rsidRDefault="00646E9B" w:rsidP="007620AD">
      <w:pPr>
        <w:pStyle w:val="Nagwek1"/>
      </w:pPr>
      <w:bookmarkStart w:id="28" w:name="_Toc64387247"/>
      <w:r w:rsidRPr="007620AD">
        <w:t>WYKONANIE ROBÓT</w:t>
      </w:r>
      <w:bookmarkEnd w:id="28"/>
    </w:p>
    <w:p w14:paraId="3F5194D7" w14:textId="0979C7AA" w:rsidR="007620AD" w:rsidRPr="00B909DF" w:rsidRDefault="007620AD" w:rsidP="007620AD">
      <w:pPr>
        <w:pStyle w:val="Nagwek2"/>
      </w:pPr>
      <w:bookmarkStart w:id="29" w:name="_Toc64387248"/>
      <w:r w:rsidRPr="00B909DF">
        <w:rPr>
          <w:caps/>
        </w:rPr>
        <w:t>O</w:t>
      </w:r>
      <w:r w:rsidRPr="00B909DF">
        <w:t>gólne zasady wykonywania robót</w:t>
      </w:r>
      <w:bookmarkEnd w:id="29"/>
    </w:p>
    <w:p w14:paraId="49095F2C" w14:textId="7D698CD4" w:rsidR="007620AD" w:rsidRPr="00B909DF" w:rsidRDefault="007620AD" w:rsidP="007620AD">
      <w:r w:rsidRPr="00B909DF">
        <w:t xml:space="preserve">Ogólne zasady wykonania robót podano w </w:t>
      </w:r>
      <w:r w:rsidR="00FC0CFF">
        <w:t>D</w:t>
      </w:r>
      <w:r w:rsidRPr="00B909DF">
        <w:t xml:space="preserve">-M-00.00.00 </w:t>
      </w:r>
      <w:r>
        <w:t>„Wymagania ogólne”</w:t>
      </w:r>
      <w:r w:rsidRPr="00B909DF">
        <w:t>.</w:t>
      </w:r>
    </w:p>
    <w:p w14:paraId="4CB7C26C" w14:textId="77777777" w:rsidR="007620AD" w:rsidRPr="00B909DF" w:rsidRDefault="007620AD" w:rsidP="007620AD">
      <w:pPr>
        <w:pStyle w:val="Nagwek2"/>
      </w:pPr>
      <w:bookmarkStart w:id="30" w:name="_Toc64387249"/>
      <w:r w:rsidRPr="00B909DF">
        <w:t>Zasady wykonywania robót</w:t>
      </w:r>
      <w:bookmarkEnd w:id="30"/>
    </w:p>
    <w:p w14:paraId="262F9FC3" w14:textId="71275CA2" w:rsidR="00BE5C22" w:rsidRDefault="007620AD" w:rsidP="00BE5C22">
      <w:pPr>
        <w:rPr>
          <w:spacing w:val="-4"/>
        </w:rPr>
      </w:pPr>
      <w:r w:rsidRPr="007620AD">
        <w:rPr>
          <w:spacing w:val="-4"/>
        </w:rPr>
        <w:t>Sposób wykonania robót powinien być zgodny z dokumentacją projektową. W przypadku braku wystarczających danych można korzystać z ustaleń podanych w niniejszych WWiORB.</w:t>
      </w:r>
      <w:r w:rsidR="00BE5C22">
        <w:rPr>
          <w:spacing w:val="-4"/>
        </w:rPr>
        <w:br w:type="page"/>
      </w:r>
    </w:p>
    <w:p w14:paraId="5B51CA85" w14:textId="1EA9151B" w:rsidR="007620AD" w:rsidRDefault="007620AD" w:rsidP="007620AD">
      <w:r w:rsidRPr="00B909DF">
        <w:t>Podstawowe czynności przy wykonywaniu robót obejmują:</w:t>
      </w:r>
    </w:p>
    <w:p w14:paraId="6BD33D09" w14:textId="77777777" w:rsidR="007620AD" w:rsidRPr="00B909DF" w:rsidRDefault="007620AD" w:rsidP="00A3676C">
      <w:pPr>
        <w:pStyle w:val="Podtytu"/>
      </w:pPr>
      <w:r w:rsidRPr="00B909DF">
        <w:t xml:space="preserve">roboty przygotowawcze, </w:t>
      </w:r>
    </w:p>
    <w:p w14:paraId="21D9719D" w14:textId="77777777" w:rsidR="007620AD" w:rsidRPr="00B909DF" w:rsidRDefault="007620AD" w:rsidP="00A3676C">
      <w:pPr>
        <w:pStyle w:val="Podtytu"/>
      </w:pPr>
      <w:r w:rsidRPr="00B909DF">
        <w:t>projektowanie gruntu stabilizowanego spoiwem hydraulicznym lub wapnem,</w:t>
      </w:r>
    </w:p>
    <w:p w14:paraId="2DE86AE1" w14:textId="77777777" w:rsidR="007620AD" w:rsidRPr="00B909DF" w:rsidRDefault="007620AD" w:rsidP="00A3676C">
      <w:pPr>
        <w:pStyle w:val="Podtytu"/>
      </w:pPr>
      <w:r w:rsidRPr="00B909DF">
        <w:t>odcinek próbny,</w:t>
      </w:r>
    </w:p>
    <w:p w14:paraId="48590138" w14:textId="77777777" w:rsidR="007620AD" w:rsidRPr="00B909DF" w:rsidRDefault="007620AD" w:rsidP="00A3676C">
      <w:pPr>
        <w:pStyle w:val="Podtytu"/>
      </w:pPr>
      <w:r w:rsidRPr="00B909DF">
        <w:t>wykonanie warstwy ulepszonego podłoża w technologii mieszania na miejscu.</w:t>
      </w:r>
    </w:p>
    <w:p w14:paraId="5D41D8DD" w14:textId="06768085" w:rsidR="007620AD" w:rsidRPr="007620AD" w:rsidRDefault="007620AD" w:rsidP="007620AD">
      <w:pPr>
        <w:pStyle w:val="Nagwek2"/>
      </w:pPr>
      <w:bookmarkStart w:id="31" w:name="_Toc64387250"/>
      <w:r w:rsidRPr="007620AD">
        <w:t>Roboty przygotowawcze</w:t>
      </w:r>
      <w:bookmarkEnd w:id="31"/>
    </w:p>
    <w:p w14:paraId="4C7FB91F" w14:textId="45D5C660" w:rsidR="007620AD" w:rsidRPr="00B909DF" w:rsidRDefault="007620AD" w:rsidP="007620AD">
      <w:r w:rsidRPr="00B909DF">
        <w:t>Przed przystąpieniem do robót należy, na podstawie dokumentacji projektowej, STWiORB lub wskazań Inżyniera</w:t>
      </w:r>
      <w:r w:rsidRPr="007646DD">
        <w:t>/Inspektora Nadzoru</w:t>
      </w:r>
      <w:r w:rsidRPr="00B909DF">
        <w:t>:</w:t>
      </w:r>
    </w:p>
    <w:p w14:paraId="5AEDBCF1" w14:textId="77777777" w:rsidR="007620AD" w:rsidRPr="00B909DF" w:rsidRDefault="007620AD" w:rsidP="00A3676C">
      <w:pPr>
        <w:pStyle w:val="Podtytu"/>
      </w:pPr>
      <w:r w:rsidRPr="00B909DF">
        <w:t>ustalić lokalizację robót,</w:t>
      </w:r>
    </w:p>
    <w:p w14:paraId="6D764BDB" w14:textId="77777777" w:rsidR="007620AD" w:rsidRPr="00B909DF" w:rsidRDefault="007620AD" w:rsidP="00A3676C">
      <w:pPr>
        <w:pStyle w:val="Podtytu"/>
      </w:pPr>
      <w:r w:rsidRPr="00B909DF">
        <w:t>przeprowadzić obliczenia i pomiary niezbędne do szczegółowego wytyczenia robót oraz ustalenia danych wysokościowych,</w:t>
      </w:r>
    </w:p>
    <w:p w14:paraId="6E48F662" w14:textId="77777777" w:rsidR="007620AD" w:rsidRPr="00B909DF" w:rsidRDefault="007620AD" w:rsidP="00A3676C">
      <w:pPr>
        <w:pStyle w:val="Podtytu"/>
      </w:pPr>
      <w:r w:rsidRPr="00B909DF">
        <w:t>usunąć przeszkody utrudniające wykonanie robót,</w:t>
      </w:r>
    </w:p>
    <w:p w14:paraId="0021081D" w14:textId="77777777" w:rsidR="007620AD" w:rsidRPr="00B909DF" w:rsidRDefault="007620AD" w:rsidP="00A3676C">
      <w:pPr>
        <w:pStyle w:val="Podtytu"/>
      </w:pPr>
      <w:r w:rsidRPr="00B909DF">
        <w:t>wprowadzić oznakowanie drogi na okres robót,</w:t>
      </w:r>
    </w:p>
    <w:p w14:paraId="0E40F36A" w14:textId="77777777" w:rsidR="007620AD" w:rsidRPr="00B909DF" w:rsidRDefault="007620AD" w:rsidP="00A3676C">
      <w:pPr>
        <w:pStyle w:val="Podtytu"/>
      </w:pPr>
      <w:r w:rsidRPr="00B909DF">
        <w:t>zgromadzić materiały i sprzęt potrzebne do rozpoczęcia robót.</w:t>
      </w:r>
    </w:p>
    <w:p w14:paraId="26041979" w14:textId="671B53C6" w:rsidR="007620AD" w:rsidRPr="00B909DF" w:rsidRDefault="007620AD" w:rsidP="007620AD">
      <w:pPr>
        <w:pStyle w:val="Nagwek2"/>
      </w:pPr>
      <w:bookmarkStart w:id="32" w:name="_Toc64387251"/>
      <w:r>
        <w:t>P</w:t>
      </w:r>
      <w:r w:rsidRPr="00B909DF">
        <w:t>rojektowanie gruntu stabilizowanego spoiwem hydraulicznym lub wapnem</w:t>
      </w:r>
      <w:bookmarkEnd w:id="32"/>
      <w:r w:rsidRPr="00B909DF">
        <w:t xml:space="preserve"> </w:t>
      </w:r>
    </w:p>
    <w:p w14:paraId="13A087B3" w14:textId="137D8B0F" w:rsidR="007620AD" w:rsidRPr="00B909DF" w:rsidRDefault="007620AD" w:rsidP="007620AD">
      <w:r w:rsidRPr="00B909DF">
        <w:t>Przed przystąpieniem do robót Wykonawca powinien przedłożyć Inżynierowi</w:t>
      </w:r>
      <w:r w:rsidRPr="007646DD">
        <w:t>/Inspektor</w:t>
      </w:r>
      <w:r>
        <w:t>owi</w:t>
      </w:r>
      <w:r w:rsidRPr="007646DD">
        <w:t xml:space="preserve"> Nadzoru</w:t>
      </w:r>
      <w:r w:rsidRPr="00B909DF">
        <w:t>, z odpowiednim wyprzedzeniem czasowym, projekt składu gruntu stabilizowanego spoiwem lub wapnem wraz z wynikami badań laboratoryjnych poszczególnych składników. Inżynier</w:t>
      </w:r>
      <w:r w:rsidRPr="007646DD">
        <w:t>/Inspektor Nadzoru</w:t>
      </w:r>
      <w:r w:rsidRPr="00B909DF">
        <w:t xml:space="preserve"> akceptuje lub odrzuca przedłożone dokumenty po ich sprawdzeniu oraz zaopiniowaniu przez Laboratorium Zamawiającego, właśc</w:t>
      </w:r>
      <w:r w:rsidR="0055244B">
        <w:t>iwe</w:t>
      </w:r>
      <w:r w:rsidRPr="00B909DF">
        <w:t xml:space="preserve"> terenowo Laboratorium Drogowe.</w:t>
      </w:r>
    </w:p>
    <w:p w14:paraId="7F22B05B" w14:textId="1DB186D7" w:rsidR="007620AD" w:rsidRPr="00B909DF" w:rsidRDefault="007620AD" w:rsidP="007620AD">
      <w:r w:rsidRPr="00B909DF">
        <w:t xml:space="preserve">Projektowanie gruntu stabilizowanego spoiwem polega na ustaleniu niezbędnej zawartości spoiwa hydraulicznego lub wapna pozwalającej uzyskać podane w </w:t>
      </w:r>
      <w:r w:rsidR="0012400A">
        <w:t>Tabeli</w:t>
      </w:r>
      <w:r w:rsidRPr="00B909DF">
        <w:t xml:space="preserve"> 5 wymagania wobec gruntu stabilizowanego, zgodne z wymaganiami Katalogu Typowych Konstrukcji Nawierzchni Sztywnych 2014 oraz Katalogu Typowych Konstrukcji Nawierzchni Podatnych i Półsztywnych 2014.</w:t>
      </w:r>
    </w:p>
    <w:p w14:paraId="24CF1259" w14:textId="1A7FF5BE" w:rsidR="007620AD" w:rsidRPr="00BE5C22" w:rsidRDefault="0012400A" w:rsidP="007620AD">
      <w:r w:rsidRPr="00BE5C22">
        <w:t>Tabela</w:t>
      </w:r>
      <w:r w:rsidR="007620AD" w:rsidRPr="00BE5C22">
        <w:t xml:space="preserve"> 5</w:t>
      </w:r>
      <w:r w:rsidR="00F9033A" w:rsidRPr="00BE5C22">
        <w:t xml:space="preserve">. </w:t>
      </w:r>
      <w:r w:rsidR="007620AD" w:rsidRPr="00BE5C22">
        <w:t>Wymagania wobec gruntu stabilizowanego spoiwem</w:t>
      </w:r>
    </w:p>
    <w:tbl>
      <w:tblPr>
        <w:tblStyle w:val="Tabela-Siatka"/>
        <w:tblW w:w="9286" w:type="dxa"/>
        <w:jc w:val="center"/>
        <w:tblLook w:val="04A0" w:firstRow="1" w:lastRow="0" w:firstColumn="1" w:lastColumn="0" w:noHBand="0" w:noVBand="1"/>
      </w:tblPr>
      <w:tblGrid>
        <w:gridCol w:w="494"/>
        <w:gridCol w:w="5897"/>
        <w:gridCol w:w="2895"/>
      </w:tblGrid>
      <w:tr w:rsidR="007620AD" w:rsidRPr="00B909DF" w14:paraId="77263E46" w14:textId="77777777" w:rsidTr="007620AD">
        <w:trPr>
          <w:trHeight w:val="480"/>
          <w:jc w:val="center"/>
        </w:trPr>
        <w:tc>
          <w:tcPr>
            <w:tcW w:w="279" w:type="dxa"/>
            <w:tcBorders>
              <w:bottom w:val="single" w:sz="4" w:space="0" w:color="auto"/>
            </w:tcBorders>
            <w:vAlign w:val="center"/>
          </w:tcPr>
          <w:p w14:paraId="0AB5C5BF" w14:textId="77777777" w:rsidR="007620AD" w:rsidRPr="00B909DF" w:rsidRDefault="007620AD" w:rsidP="007620AD">
            <w:pPr>
              <w:pStyle w:val="Bezodstpw"/>
            </w:pPr>
            <w:r w:rsidRPr="00B909DF">
              <w:t>Lp.</w:t>
            </w:r>
          </w:p>
        </w:tc>
        <w:tc>
          <w:tcPr>
            <w:tcW w:w="6057" w:type="dxa"/>
            <w:tcBorders>
              <w:bottom w:val="single" w:sz="4" w:space="0" w:color="auto"/>
            </w:tcBorders>
            <w:vAlign w:val="center"/>
          </w:tcPr>
          <w:p w14:paraId="7A6FF1F2" w14:textId="77777777" w:rsidR="007620AD" w:rsidRPr="00B909DF" w:rsidRDefault="007620AD" w:rsidP="007620AD">
            <w:pPr>
              <w:pStyle w:val="Bezodstpw"/>
            </w:pPr>
            <w:r w:rsidRPr="00B909DF">
              <w:t xml:space="preserve">Rodzaj gruntu stabilizowanego spoiwem </w:t>
            </w:r>
          </w:p>
        </w:tc>
        <w:tc>
          <w:tcPr>
            <w:tcW w:w="2950" w:type="dxa"/>
            <w:tcBorders>
              <w:bottom w:val="single" w:sz="4" w:space="0" w:color="auto"/>
            </w:tcBorders>
            <w:vAlign w:val="center"/>
          </w:tcPr>
          <w:p w14:paraId="33A1CEA5" w14:textId="77777777" w:rsidR="007620AD" w:rsidRPr="00B909DF" w:rsidRDefault="007620AD" w:rsidP="007620AD">
            <w:pPr>
              <w:pStyle w:val="Bezodstpw"/>
            </w:pPr>
            <w:r w:rsidRPr="00B909DF">
              <w:t>Klasa wytrzymałość</w:t>
            </w:r>
          </w:p>
          <w:p w14:paraId="618161FC" w14:textId="77777777" w:rsidR="007620AD" w:rsidRPr="00B909DF" w:rsidRDefault="007620AD" w:rsidP="007620AD">
            <w:pPr>
              <w:pStyle w:val="Bezodstpw"/>
            </w:pPr>
            <w:r w:rsidRPr="00B909DF">
              <w:t>na ściskanie</w:t>
            </w:r>
            <w:r>
              <w:t xml:space="preserve"> </w:t>
            </w:r>
            <w:r w:rsidRPr="00B909DF">
              <w:t>R</w:t>
            </w:r>
            <w:r w:rsidRPr="00B909DF">
              <w:rPr>
                <w:vertAlign w:val="subscript"/>
              </w:rPr>
              <w:t>c</w:t>
            </w:r>
          </w:p>
          <w:p w14:paraId="3B98FCC7" w14:textId="77777777" w:rsidR="007620AD" w:rsidRPr="00B909DF" w:rsidRDefault="007620AD" w:rsidP="007620AD">
            <w:pPr>
              <w:pStyle w:val="Bezodstpw"/>
            </w:pPr>
            <w:r w:rsidRPr="00B909DF">
              <w:t>wg PN-EN 14227-15</w:t>
            </w:r>
          </w:p>
        </w:tc>
      </w:tr>
      <w:tr w:rsidR="007620AD" w:rsidRPr="00B909DF" w14:paraId="36DA12A0" w14:textId="77777777" w:rsidTr="007620AD">
        <w:trPr>
          <w:trHeight w:val="237"/>
          <w:jc w:val="center"/>
        </w:trPr>
        <w:tc>
          <w:tcPr>
            <w:tcW w:w="279" w:type="dxa"/>
            <w:tcBorders>
              <w:top w:val="single" w:sz="4" w:space="0" w:color="auto"/>
            </w:tcBorders>
          </w:tcPr>
          <w:p w14:paraId="112FF76C" w14:textId="77777777" w:rsidR="007620AD" w:rsidRPr="00B909DF" w:rsidRDefault="007620AD" w:rsidP="007620AD">
            <w:pPr>
              <w:pStyle w:val="Bezodstpw"/>
            </w:pPr>
            <w:r w:rsidRPr="00B909DF">
              <w:t>1</w:t>
            </w:r>
          </w:p>
        </w:tc>
        <w:tc>
          <w:tcPr>
            <w:tcW w:w="6057" w:type="dxa"/>
            <w:tcBorders>
              <w:top w:val="single" w:sz="4" w:space="0" w:color="auto"/>
            </w:tcBorders>
            <w:vAlign w:val="bottom"/>
          </w:tcPr>
          <w:p w14:paraId="703E94E3" w14:textId="3BB7FB86" w:rsidR="007620AD" w:rsidRPr="00B909DF" w:rsidRDefault="007620AD" w:rsidP="007620AD">
            <w:pPr>
              <w:pStyle w:val="Bezodstpw"/>
            </w:pPr>
            <w:r w:rsidRPr="00B909DF">
              <w:t>Grunty stabilizowane cementem</w:t>
            </w:r>
          </w:p>
        </w:tc>
        <w:tc>
          <w:tcPr>
            <w:tcW w:w="2950" w:type="dxa"/>
            <w:tcBorders>
              <w:top w:val="single" w:sz="4" w:space="0" w:color="auto"/>
            </w:tcBorders>
            <w:vAlign w:val="center"/>
          </w:tcPr>
          <w:p w14:paraId="2BE2CCDD" w14:textId="77777777" w:rsidR="007620AD" w:rsidRPr="00B909DF" w:rsidRDefault="007620AD" w:rsidP="007620AD">
            <w:pPr>
              <w:pStyle w:val="Bezodstpw"/>
            </w:pPr>
            <w:r w:rsidRPr="00B909DF">
              <w:t xml:space="preserve">C </w:t>
            </w:r>
            <w:r w:rsidRPr="00B909DF">
              <w:rPr>
                <w:b/>
                <w:vertAlign w:val="subscript"/>
              </w:rPr>
              <w:t>0,4/0,5</w:t>
            </w:r>
            <w:r>
              <w:rPr>
                <w:vertAlign w:val="subscript"/>
              </w:rPr>
              <w:t xml:space="preserve"> </w:t>
            </w:r>
            <w:r w:rsidRPr="00B909DF">
              <w:t>oraz</w:t>
            </w:r>
            <w:r>
              <w:t xml:space="preserve"> </w:t>
            </w:r>
            <w:r w:rsidRPr="00B909DF">
              <w:t>≤ 2,0 MPa</w:t>
            </w:r>
          </w:p>
        </w:tc>
      </w:tr>
      <w:tr w:rsidR="007620AD" w:rsidRPr="00B909DF" w14:paraId="71CADC80" w14:textId="77777777" w:rsidTr="007620AD">
        <w:trPr>
          <w:jc w:val="center"/>
        </w:trPr>
        <w:tc>
          <w:tcPr>
            <w:tcW w:w="279" w:type="dxa"/>
          </w:tcPr>
          <w:p w14:paraId="670963E2" w14:textId="77777777" w:rsidR="007620AD" w:rsidRPr="00B909DF" w:rsidRDefault="007620AD" w:rsidP="007620AD">
            <w:pPr>
              <w:pStyle w:val="Bezodstpw"/>
            </w:pPr>
            <w:r w:rsidRPr="00B909DF">
              <w:t>2</w:t>
            </w:r>
          </w:p>
        </w:tc>
        <w:tc>
          <w:tcPr>
            <w:tcW w:w="6057" w:type="dxa"/>
            <w:vAlign w:val="center"/>
          </w:tcPr>
          <w:p w14:paraId="1C925C2C" w14:textId="6FAB10C6" w:rsidR="007620AD" w:rsidRPr="00B909DF" w:rsidRDefault="007620AD" w:rsidP="007620AD">
            <w:pPr>
              <w:pStyle w:val="Bezodstpw"/>
            </w:pPr>
            <w:r w:rsidRPr="00B909DF">
              <w:t>Grunty stabilizowane granulowanym</w:t>
            </w:r>
            <w:r>
              <w:t xml:space="preserve"> </w:t>
            </w:r>
            <w:r w:rsidRPr="00B909DF">
              <w:t>żużlem wielkopiecowym</w:t>
            </w:r>
          </w:p>
        </w:tc>
        <w:tc>
          <w:tcPr>
            <w:tcW w:w="2950" w:type="dxa"/>
            <w:vAlign w:val="center"/>
          </w:tcPr>
          <w:p w14:paraId="35E6C972" w14:textId="77777777" w:rsidR="007620AD" w:rsidRPr="00B909DF" w:rsidRDefault="007620AD" w:rsidP="007620AD">
            <w:pPr>
              <w:pStyle w:val="Bezodstpw"/>
              <w:rPr>
                <w:lang w:val="en-GB"/>
              </w:rPr>
            </w:pPr>
            <w:r w:rsidRPr="00B909DF">
              <w:t xml:space="preserve">C </w:t>
            </w:r>
            <w:r w:rsidRPr="00B909DF">
              <w:rPr>
                <w:b/>
                <w:vertAlign w:val="subscript"/>
              </w:rPr>
              <w:t>0,4/0,5</w:t>
            </w:r>
            <w:r>
              <w:t xml:space="preserve"> </w:t>
            </w:r>
            <w:r w:rsidRPr="00B909DF">
              <w:t>oraz</w:t>
            </w:r>
            <w:r>
              <w:t xml:space="preserve"> </w:t>
            </w:r>
            <w:r w:rsidRPr="00B909DF">
              <w:t>≤ 2,0 MPa</w:t>
            </w:r>
          </w:p>
        </w:tc>
      </w:tr>
      <w:tr w:rsidR="007620AD" w:rsidRPr="00B909DF" w14:paraId="2379480B" w14:textId="77777777" w:rsidTr="007620AD">
        <w:trPr>
          <w:jc w:val="center"/>
        </w:trPr>
        <w:tc>
          <w:tcPr>
            <w:tcW w:w="279" w:type="dxa"/>
          </w:tcPr>
          <w:p w14:paraId="0E79FC49" w14:textId="77777777" w:rsidR="007620AD" w:rsidRPr="00B909DF" w:rsidRDefault="007620AD" w:rsidP="007620AD">
            <w:pPr>
              <w:pStyle w:val="Bezodstpw"/>
            </w:pPr>
            <w:r w:rsidRPr="00B909DF">
              <w:t>3</w:t>
            </w:r>
          </w:p>
        </w:tc>
        <w:tc>
          <w:tcPr>
            <w:tcW w:w="6057" w:type="dxa"/>
            <w:vAlign w:val="center"/>
          </w:tcPr>
          <w:p w14:paraId="660D5876" w14:textId="01E94BDF" w:rsidR="007620AD" w:rsidRPr="00B909DF" w:rsidRDefault="007620AD" w:rsidP="007620AD">
            <w:pPr>
              <w:pStyle w:val="Bezodstpw"/>
            </w:pPr>
            <w:r w:rsidRPr="00B909DF">
              <w:t>Grunty stabilizowane hydraulicznym spoiwem drogowym</w:t>
            </w:r>
          </w:p>
        </w:tc>
        <w:tc>
          <w:tcPr>
            <w:tcW w:w="2950" w:type="dxa"/>
            <w:vAlign w:val="center"/>
          </w:tcPr>
          <w:p w14:paraId="290798AF" w14:textId="77777777" w:rsidR="007620AD" w:rsidRPr="00B909DF" w:rsidRDefault="007620AD" w:rsidP="007620AD">
            <w:pPr>
              <w:pStyle w:val="Bezodstpw"/>
            </w:pPr>
            <w:r w:rsidRPr="00B909DF">
              <w:t xml:space="preserve">C </w:t>
            </w:r>
            <w:r w:rsidRPr="00B909DF">
              <w:rPr>
                <w:b/>
                <w:vertAlign w:val="subscript"/>
              </w:rPr>
              <w:t>0,4/0,5</w:t>
            </w:r>
            <w:r>
              <w:t xml:space="preserve"> </w:t>
            </w:r>
            <w:r w:rsidRPr="00B909DF">
              <w:t>oraz</w:t>
            </w:r>
            <w:r>
              <w:t xml:space="preserve"> </w:t>
            </w:r>
            <w:r w:rsidRPr="00B909DF">
              <w:t>≤ 2,0 MPa</w:t>
            </w:r>
          </w:p>
        </w:tc>
      </w:tr>
      <w:tr w:rsidR="007620AD" w:rsidRPr="00B909DF" w14:paraId="3A1ADB59" w14:textId="77777777" w:rsidTr="007620AD">
        <w:trPr>
          <w:jc w:val="center"/>
        </w:trPr>
        <w:tc>
          <w:tcPr>
            <w:tcW w:w="279" w:type="dxa"/>
          </w:tcPr>
          <w:p w14:paraId="7ECD98FF" w14:textId="77777777" w:rsidR="007620AD" w:rsidRPr="00B909DF" w:rsidRDefault="007620AD" w:rsidP="007620AD">
            <w:pPr>
              <w:pStyle w:val="Bezodstpw"/>
            </w:pPr>
            <w:r w:rsidRPr="00B909DF">
              <w:t>4</w:t>
            </w:r>
          </w:p>
        </w:tc>
        <w:tc>
          <w:tcPr>
            <w:tcW w:w="6057" w:type="dxa"/>
            <w:vAlign w:val="center"/>
          </w:tcPr>
          <w:p w14:paraId="566A6B8B" w14:textId="09EEB512" w:rsidR="007620AD" w:rsidRPr="00B909DF" w:rsidRDefault="007620AD" w:rsidP="007620AD">
            <w:pPr>
              <w:pStyle w:val="Bezodstpw"/>
            </w:pPr>
            <w:r w:rsidRPr="00B909DF">
              <w:t>Grunty stabilizowane popiołem lotnym</w:t>
            </w:r>
          </w:p>
        </w:tc>
        <w:tc>
          <w:tcPr>
            <w:tcW w:w="2950" w:type="dxa"/>
            <w:vAlign w:val="center"/>
          </w:tcPr>
          <w:p w14:paraId="4BACAAA2" w14:textId="77777777" w:rsidR="007620AD" w:rsidRPr="00B909DF" w:rsidRDefault="007620AD" w:rsidP="007620AD">
            <w:pPr>
              <w:pStyle w:val="Bezodstpw"/>
            </w:pPr>
            <w:r w:rsidRPr="00B909DF">
              <w:t xml:space="preserve">C </w:t>
            </w:r>
            <w:r w:rsidRPr="00B909DF">
              <w:rPr>
                <w:b/>
                <w:vertAlign w:val="subscript"/>
              </w:rPr>
              <w:t>0,4/0,5</w:t>
            </w:r>
            <w:r>
              <w:t xml:space="preserve"> </w:t>
            </w:r>
            <w:r w:rsidRPr="00B909DF">
              <w:t>oraz</w:t>
            </w:r>
            <w:r>
              <w:t xml:space="preserve"> </w:t>
            </w:r>
            <w:r w:rsidRPr="00B909DF">
              <w:t>≤ 2,0 MPa</w:t>
            </w:r>
          </w:p>
        </w:tc>
      </w:tr>
      <w:tr w:rsidR="007620AD" w:rsidRPr="00B909DF" w14:paraId="34E2320A" w14:textId="77777777" w:rsidTr="007620AD">
        <w:trPr>
          <w:jc w:val="center"/>
        </w:trPr>
        <w:tc>
          <w:tcPr>
            <w:tcW w:w="279" w:type="dxa"/>
          </w:tcPr>
          <w:p w14:paraId="335DBEA6" w14:textId="77777777" w:rsidR="007620AD" w:rsidRPr="00B909DF" w:rsidRDefault="007620AD" w:rsidP="007620AD">
            <w:pPr>
              <w:pStyle w:val="Bezodstpw"/>
            </w:pPr>
            <w:r w:rsidRPr="00B909DF">
              <w:t>5</w:t>
            </w:r>
          </w:p>
        </w:tc>
        <w:tc>
          <w:tcPr>
            <w:tcW w:w="6057" w:type="dxa"/>
            <w:vAlign w:val="center"/>
          </w:tcPr>
          <w:p w14:paraId="5A7A3D2F" w14:textId="15D55B84" w:rsidR="007620AD" w:rsidRPr="00B909DF" w:rsidRDefault="007620AD" w:rsidP="007620AD">
            <w:pPr>
              <w:pStyle w:val="Bezodstpw"/>
            </w:pPr>
            <w:r w:rsidRPr="00B909DF">
              <w:t>Grunty stabilizowane wapnem</w:t>
            </w:r>
          </w:p>
        </w:tc>
        <w:tc>
          <w:tcPr>
            <w:tcW w:w="2950" w:type="dxa"/>
            <w:vAlign w:val="center"/>
          </w:tcPr>
          <w:p w14:paraId="1E8A260B" w14:textId="77777777" w:rsidR="007620AD" w:rsidRPr="00B909DF" w:rsidRDefault="007620AD" w:rsidP="007620AD">
            <w:pPr>
              <w:pStyle w:val="Bezodstpw"/>
            </w:pPr>
            <w:r w:rsidRPr="00B909DF">
              <w:t xml:space="preserve">C </w:t>
            </w:r>
            <w:r w:rsidRPr="00B909DF">
              <w:rPr>
                <w:b/>
                <w:vertAlign w:val="subscript"/>
              </w:rPr>
              <w:t>0,4/0,5</w:t>
            </w:r>
          </w:p>
        </w:tc>
      </w:tr>
    </w:tbl>
    <w:p w14:paraId="5F993276" w14:textId="77777777" w:rsidR="007620AD" w:rsidRPr="00B909DF" w:rsidRDefault="007620AD" w:rsidP="007620AD">
      <w:r w:rsidRPr="00B909DF">
        <w:t>Badania wytrzymałości na ściskanie należy wykonać zgodnie z PN-EN 13286-41 na próbkach</w:t>
      </w:r>
      <w:r>
        <w:t xml:space="preserve"> </w:t>
      </w:r>
      <w:r w:rsidRPr="00B909DF">
        <w:t>zagęszczonych metodą wg PN-EN 13286-50 w formach walcowych H/D=1 (H/D=0,8÷1,21). Sposób pielęgnacji próbek oraz czas określania wytrzymałości na ściskanie należy dostosować do właściwości zastosowanego spoiwa.</w:t>
      </w:r>
    </w:p>
    <w:p w14:paraId="1331B58E" w14:textId="77777777" w:rsidR="007620AD" w:rsidRPr="00B909DF" w:rsidRDefault="007620AD" w:rsidP="007620AD">
      <w:r w:rsidRPr="00B909DF">
        <w:t>Pęcznienie objętościowe G</w:t>
      </w:r>
      <w:r w:rsidRPr="00B909DF">
        <w:rPr>
          <w:b/>
          <w:vertAlign w:val="subscript"/>
        </w:rPr>
        <w:t xml:space="preserve">v </w:t>
      </w:r>
      <w:r w:rsidRPr="00B909DF">
        <w:t>gruntu stabilizowanego spoiwem hydraulicznym lub wapnem oznaczone wg PN-EN 13286-49 nie powinno przekraczać 5 %.</w:t>
      </w:r>
    </w:p>
    <w:p w14:paraId="750ED682" w14:textId="77777777" w:rsidR="007620AD" w:rsidRPr="00B909DF" w:rsidRDefault="007620AD" w:rsidP="007620AD">
      <w:r w:rsidRPr="00B909DF">
        <w:t>Wskaźnik nośności natychmiastowej oznaczony wg PN-EN 13286-47 gruntu stabilizowanego wapnem powinien być – kategoria IPI</w:t>
      </w:r>
      <w:r w:rsidRPr="00B909DF">
        <w:rPr>
          <w:b/>
          <w:vertAlign w:val="subscript"/>
        </w:rPr>
        <w:t>10</w:t>
      </w:r>
      <w:r w:rsidRPr="00B909DF">
        <w:t>.</w:t>
      </w:r>
    </w:p>
    <w:p w14:paraId="4E4608EA" w14:textId="7F947474" w:rsidR="007620AD" w:rsidRPr="00B909DF" w:rsidRDefault="007620AD" w:rsidP="007620AD">
      <w:r w:rsidRPr="00B909DF">
        <w:t>Stopień rozdrobnienia gruntu spoistego po wymieszaniu z wapnem i/lub spoiwem hydraulicznym oznaczony wg PN-EN 13286-40 – kategoria P</w:t>
      </w:r>
      <w:r w:rsidRPr="00B909DF">
        <w:rPr>
          <w:b/>
          <w:vertAlign w:val="subscript"/>
        </w:rPr>
        <w:t>60</w:t>
      </w:r>
      <w:r w:rsidRPr="00B909DF">
        <w:t>.</w:t>
      </w:r>
    </w:p>
    <w:p w14:paraId="3B15AAE8" w14:textId="6FD9727B" w:rsidR="007620AD" w:rsidRPr="00B909DF" w:rsidRDefault="007620AD" w:rsidP="007620AD">
      <w:pPr>
        <w:pStyle w:val="Nagwek2"/>
      </w:pPr>
      <w:bookmarkStart w:id="33" w:name="_Toc64387252"/>
      <w:r w:rsidRPr="00B909DF">
        <w:t>Odcinek próbny</w:t>
      </w:r>
      <w:bookmarkEnd w:id="33"/>
    </w:p>
    <w:p w14:paraId="45A11392" w14:textId="77777777" w:rsidR="007620AD" w:rsidRPr="00B909DF" w:rsidRDefault="007620AD" w:rsidP="007620AD">
      <w:r w:rsidRPr="00B909DF">
        <w:t>Przed planowanym rozpoczęciem robót, Wykonawca wykona odcinek próbny w celu:</w:t>
      </w:r>
    </w:p>
    <w:p w14:paraId="4F78A95F" w14:textId="77777777" w:rsidR="007620AD" w:rsidRPr="00B909DF" w:rsidRDefault="007620AD" w:rsidP="00A3676C">
      <w:pPr>
        <w:pStyle w:val="Podtytu"/>
      </w:pPr>
      <w:r w:rsidRPr="00B909DF">
        <w:t>stwierdzenia, czy sprzęt budowlany do mieszania, rozkładania i zagęszczania warstwy ulepszonego podłoża z gruntu stabilizowanego spoiwem jest właściwy,</w:t>
      </w:r>
    </w:p>
    <w:p w14:paraId="6306797A" w14:textId="77777777" w:rsidR="007620AD" w:rsidRPr="00B909DF" w:rsidRDefault="007620AD" w:rsidP="00A3676C">
      <w:pPr>
        <w:pStyle w:val="Podtytu"/>
      </w:pPr>
      <w:r w:rsidRPr="00B909DF">
        <w:t>sprawdzenie w warunkach budowy przydatność zastosowanych spoiw do ulepszenia gruntów,</w:t>
      </w:r>
    </w:p>
    <w:p w14:paraId="0A6F209B" w14:textId="77777777" w:rsidR="007620AD" w:rsidRPr="00B909DF" w:rsidRDefault="007620AD" w:rsidP="00A3676C">
      <w:pPr>
        <w:pStyle w:val="Podtytu"/>
      </w:pPr>
      <w:r w:rsidRPr="00B909DF">
        <w:t>sprawdzenia dokładności rozsypywania spoiwa na jednostkę powierzchni warstwy,</w:t>
      </w:r>
    </w:p>
    <w:p w14:paraId="64428145" w14:textId="77777777" w:rsidR="007620AD" w:rsidRPr="00B909DF" w:rsidRDefault="007620AD" w:rsidP="00A3676C">
      <w:pPr>
        <w:pStyle w:val="Podtytu"/>
      </w:pPr>
      <w:r w:rsidRPr="00B909DF">
        <w:t>określenia grubości warstwy ulepszanego podłoża w stanie luźnym, koniecznej do uzyskania wymaganej grubości warstwy po zagęszczeniu,</w:t>
      </w:r>
    </w:p>
    <w:p w14:paraId="66661F49" w14:textId="77777777" w:rsidR="007620AD" w:rsidRPr="00B909DF" w:rsidRDefault="007620AD" w:rsidP="00A3676C">
      <w:pPr>
        <w:pStyle w:val="Podtytu"/>
      </w:pPr>
      <w:r w:rsidRPr="00B909DF">
        <w:t>ustalenia liczby przejść sprzętu zagęszczającego, potrzebnej do uzyskania wymaganego wskaźnika zagęszczenia,</w:t>
      </w:r>
    </w:p>
    <w:p w14:paraId="76CB30F2" w14:textId="77777777" w:rsidR="007620AD" w:rsidRPr="00B909DF" w:rsidRDefault="007620AD" w:rsidP="00A3676C">
      <w:pPr>
        <w:pStyle w:val="Podtytu"/>
      </w:pPr>
      <w:r w:rsidRPr="00B909DF">
        <w:t>sprawdzenia nośności warstwy ulepszonego podłoża.</w:t>
      </w:r>
    </w:p>
    <w:p w14:paraId="6469703F" w14:textId="77777777" w:rsidR="007620AD" w:rsidRPr="00B909DF" w:rsidRDefault="007620AD" w:rsidP="007620AD">
      <w:r w:rsidRPr="00B909DF">
        <w:t>Na odcinku próbnym Wykonawca powinien użyć takich materiałów oraz sprzętu, jakie będą stosowane do wykonania warstwy na budowie. Powierzchnia odcinka próbnego powinna wynosić od 400 do 800 m</w:t>
      </w:r>
      <w:r w:rsidRPr="00B909DF">
        <w:rPr>
          <w:vertAlign w:val="superscript"/>
        </w:rPr>
        <w:t>2</w:t>
      </w:r>
      <w:r w:rsidRPr="00B909DF">
        <w:t>. Odcinek próbny powinien być zlokalizowany w miejscu wskazanym przez Inżyniera</w:t>
      </w:r>
      <w:r w:rsidRPr="007646DD">
        <w:t>/Inspektora Nadzoru</w:t>
      </w:r>
      <w:r w:rsidRPr="00B909DF">
        <w:t>. Wykonawca może przystąpić do wykonania warstwy po zaakceptowaniu odcinka próbnego przez Inżyniera</w:t>
      </w:r>
      <w:r w:rsidRPr="007646DD">
        <w:t>/Inspektora Nadzoru</w:t>
      </w:r>
      <w:r w:rsidRPr="00B909DF">
        <w:t>.</w:t>
      </w:r>
    </w:p>
    <w:p w14:paraId="02B320D8" w14:textId="46C1176A" w:rsidR="007620AD" w:rsidRPr="00B909DF" w:rsidRDefault="007620AD" w:rsidP="007620AD">
      <w:pPr>
        <w:pStyle w:val="Nagwek2"/>
      </w:pPr>
      <w:bookmarkStart w:id="34" w:name="_Toc64387253"/>
      <w:r w:rsidRPr="00B909DF">
        <w:t>Wykonanie w technologii mieszania na miejscu warstwy ulepszonego podłoża z gruntu stabilizowanego spoiwem hydraulicznym lub wapnem</w:t>
      </w:r>
      <w:bookmarkEnd w:id="34"/>
      <w:r>
        <w:t xml:space="preserve"> </w:t>
      </w:r>
    </w:p>
    <w:p w14:paraId="6ABBC72B" w14:textId="063F38C5" w:rsidR="007620AD" w:rsidRPr="00B909DF" w:rsidRDefault="007620AD" w:rsidP="007620AD">
      <w:r w:rsidRPr="00B909DF">
        <w:t>Do wykonania warstwy ulepszonego podłoża w technologii mieszania na miejscu należy użyć specjalistycznych mieszarek wieloprzejściowych lub jednoprzejściowych.</w:t>
      </w:r>
      <w:r>
        <w:t xml:space="preserve"> </w:t>
      </w:r>
      <w:r w:rsidRPr="00B909DF">
        <w:t xml:space="preserve">Po spulchnieniu gruntu należy sprawdzić jego wilgotność i </w:t>
      </w:r>
      <w:r w:rsidR="006872FA">
        <w:t>w razie potrzeby ją zwiększyć w </w:t>
      </w:r>
      <w:r w:rsidRPr="00B909DF">
        <w:t>celu ułatwienia rozdrobnienia. Woda powinna być dozowana przy użyciu przewoźnych zbiorników zapewniających równomierne i kontrolowane dozowanie. Grunt z wodą powinien być dokładnie wymieszany. Jeżeli wilgotność naturalna gruntu jest większa od wilgotności optymalnej o więcej niż 10% jej wartości, grunt powinien być osuszony przez mieszanie i napowietrzanie w czasie suchej pogody.</w:t>
      </w:r>
    </w:p>
    <w:p w14:paraId="3B4BA89C" w14:textId="5352DE18" w:rsidR="007620AD" w:rsidRPr="00B909DF" w:rsidRDefault="007620AD" w:rsidP="007620AD">
      <w:pPr>
        <w:rPr>
          <w:rFonts w:cs="Arial"/>
          <w:szCs w:val="20"/>
        </w:rPr>
      </w:pPr>
      <w:r w:rsidRPr="00B909DF">
        <w:rPr>
          <w:rFonts w:cs="Arial"/>
          <w:szCs w:val="20"/>
        </w:rPr>
        <w:t>Spoiwo hydrauliczne lub wapno należy dodawać do rozdrobnionego gruntu w ilości ustalonej w recepcie laboratoryjnej, przy użyciu rozsypywarki ze szczeliną o regulowanej szerokości otwarcia. Grunt powinien</w:t>
      </w:r>
      <w:r>
        <w:rPr>
          <w:rFonts w:cs="Arial"/>
          <w:szCs w:val="20"/>
        </w:rPr>
        <w:t xml:space="preserve"> </w:t>
      </w:r>
      <w:r w:rsidRPr="00B909DF">
        <w:rPr>
          <w:rFonts w:cs="Arial"/>
          <w:szCs w:val="20"/>
        </w:rPr>
        <w:t>być wymieszany w sposób zapewniający jednorodność na określoną głębokość, gwarantującą uzyskanie projektowanej grubości warstwy po zagęszczeniu. Po wymieszaniu gruntu ze spoiwem należy sprawdzić jego wilgotność. Jeżeli wilgotność jest mniejsza od optymalnej o więcej niż 20%, należy dodać odpowiednią ilość wody i grunt ponownie dokładnie wymieszać. Wilgotność gruntu przed zagęszczeniem nie może różnić się od wilgotności optymalnej o więcej niż +10%, -10% jej wartości. Po zakończeniu mieszania należy powierzchnię warstwy wyrównać i wyprofilować do wymaganych w dokumentacji projektowej rzędnych oraz s</w:t>
      </w:r>
      <w:r w:rsidR="006872FA">
        <w:rPr>
          <w:rFonts w:cs="Arial"/>
          <w:szCs w:val="20"/>
        </w:rPr>
        <w:t>padków poprzecznych i </w:t>
      </w:r>
      <w:r w:rsidRPr="00B909DF">
        <w:rPr>
          <w:rFonts w:cs="Arial"/>
          <w:szCs w:val="20"/>
        </w:rPr>
        <w:t>podłużnych. Do tego celu należy użyć równiarek. Po wyprofilowaniu należy przystąpić do zagęszczania warstwy. Czas od momentu rozłożenia cementu</w:t>
      </w:r>
      <w:r>
        <w:rPr>
          <w:rFonts w:cs="Arial"/>
          <w:szCs w:val="20"/>
        </w:rPr>
        <w:t xml:space="preserve"> </w:t>
      </w:r>
      <w:r w:rsidRPr="00B909DF">
        <w:rPr>
          <w:rFonts w:cs="Arial"/>
          <w:szCs w:val="20"/>
        </w:rPr>
        <w:t>na gruncie do momentu zakończenia mieszania nie powinien być dłuższy niż 2 godziny. W przypadku wykonywania stabilizacji z zastosowaniem wapna palonego grunt nie może być zagęszczany bezpośrednio po wymieszaniu z wapnem, ponieważ hydratacja wapna mogłaby uszkodzić zagęszczoną warstwę. Czas, w którym należy rozpocząć zagęszczenie, powinien być określony przez laboratorium i mieścić się w granicach od 6 do 48 godzin. Przy użyciu wapna hydratyzowanego grunt może być zagęszczan</w:t>
      </w:r>
      <w:r w:rsidR="006872FA">
        <w:rPr>
          <w:rFonts w:cs="Arial"/>
          <w:szCs w:val="20"/>
        </w:rPr>
        <w:t>y bezpośrednio po wymieszaniu z </w:t>
      </w:r>
      <w:r w:rsidRPr="00B909DF">
        <w:rPr>
          <w:rFonts w:cs="Arial"/>
          <w:szCs w:val="20"/>
        </w:rPr>
        <w:t>wapnem.</w:t>
      </w:r>
    </w:p>
    <w:p w14:paraId="27703232" w14:textId="699C3381" w:rsidR="007620AD" w:rsidRDefault="007620AD" w:rsidP="007620AD">
      <w:pPr>
        <w:rPr>
          <w:rFonts w:cs="Arial"/>
          <w:szCs w:val="20"/>
        </w:rPr>
      </w:pPr>
      <w:r w:rsidRPr="00B909DF">
        <w:rPr>
          <w:rFonts w:cs="Arial"/>
          <w:szCs w:val="20"/>
        </w:rPr>
        <w:t>Zagęszczanie warstwy ulepszanego podłoża z gruntu stabilizowanego spoiwem lub wapnem</w:t>
      </w:r>
      <w:r>
        <w:rPr>
          <w:rFonts w:cs="Arial"/>
          <w:szCs w:val="20"/>
        </w:rPr>
        <w:t xml:space="preserve"> </w:t>
      </w:r>
      <w:r w:rsidRPr="00B909DF">
        <w:rPr>
          <w:rFonts w:cs="Arial"/>
          <w:szCs w:val="20"/>
        </w:rPr>
        <w:t>należy prowadzić przy użyciu walców ogumionych, a w końcowej fazie walców stalowych. Zagęszczanie</w:t>
      </w:r>
      <w:r>
        <w:rPr>
          <w:rFonts w:cs="Arial"/>
          <w:szCs w:val="20"/>
        </w:rPr>
        <w:t xml:space="preserve"> </w:t>
      </w:r>
      <w:r w:rsidRPr="00B909DF">
        <w:rPr>
          <w:rFonts w:cs="Arial"/>
          <w:szCs w:val="20"/>
        </w:rPr>
        <w:t>ulepszonego podłoża 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naprawiane przez wymianę warstwy na pełną głębokość, wyrównanie i ponowne zagęszczenie. Powierzchnia zagęszczonej warstwy powinna mieć prawidłowy przekrój poprzeczny i jednolity wygląd. Zagęszczanie należy kontynuować do osiągnięcia wymaganego wskaźnika zagęszczenia.</w:t>
      </w:r>
      <w:r>
        <w:rPr>
          <w:rFonts w:cs="Arial"/>
          <w:szCs w:val="20"/>
        </w:rPr>
        <w:t xml:space="preserve"> </w:t>
      </w:r>
      <w:r w:rsidRPr="00B909DF">
        <w:rPr>
          <w:rFonts w:cs="Arial"/>
          <w:szCs w:val="20"/>
        </w:rPr>
        <w:t>Specjalną uwagę należy poświęcić zagęszczaniu warstwy ulepszanego podłoża</w:t>
      </w:r>
      <w:r>
        <w:rPr>
          <w:rFonts w:cs="Arial"/>
          <w:szCs w:val="20"/>
        </w:rPr>
        <w:t xml:space="preserve"> </w:t>
      </w:r>
      <w:r w:rsidR="006872FA">
        <w:rPr>
          <w:rFonts w:cs="Arial"/>
          <w:szCs w:val="20"/>
        </w:rPr>
        <w:t>w </w:t>
      </w:r>
      <w:r w:rsidRPr="00B909DF">
        <w:rPr>
          <w:rFonts w:cs="Arial"/>
          <w:szCs w:val="20"/>
        </w:rPr>
        <w:t xml:space="preserve">sąsiedztwie spoin roboczych podłużnych i poprzecznych </w:t>
      </w:r>
      <w:r>
        <w:rPr>
          <w:rFonts w:cs="Arial"/>
          <w:szCs w:val="20"/>
        </w:rPr>
        <w:t>oraz wszelkich urządzeń obcych.</w:t>
      </w:r>
    </w:p>
    <w:p w14:paraId="1A710076" w14:textId="4BC3891E" w:rsidR="007620AD" w:rsidRPr="00B909DF" w:rsidRDefault="007620AD" w:rsidP="007620AD">
      <w:pPr>
        <w:rPr>
          <w:rFonts w:cs="Arial"/>
          <w:szCs w:val="20"/>
        </w:rPr>
      </w:pPr>
      <w:r w:rsidRPr="00B909DF">
        <w:rPr>
          <w:rFonts w:cs="Arial"/>
          <w:szCs w:val="20"/>
        </w:rPr>
        <w:t>Wszelkie miejsca luźne, rozsegregowane, spękane podczas zagęszczania lub w inny sposób wadliwe, muszą być naprawione przez zerwanie warstwy na pełną grubość, wbudowanie nowej o odpowiednim składzie i ponowne zagęszczenie. Roboty te są wykonywane na koszt Wykonawcy.</w:t>
      </w:r>
    </w:p>
    <w:p w14:paraId="2970E43C" w14:textId="77777777" w:rsidR="007620AD" w:rsidRPr="00B909DF" w:rsidRDefault="007620AD" w:rsidP="007620AD">
      <w:pPr>
        <w:rPr>
          <w:rFonts w:cs="Arial"/>
          <w:szCs w:val="20"/>
        </w:rPr>
      </w:pPr>
      <w:r w:rsidRPr="00B909DF">
        <w:rPr>
          <w:rFonts w:cs="Arial"/>
          <w:szCs w:val="20"/>
        </w:rPr>
        <w:t>Po wykonaniu warstwy ulepszonego podłoża z gruntu stabilizowanego spoiwem hydraulicznym lub wapnem należy zabezpieczyć ją przed wyparowaniem wody. Sposoby pielęgnacji wykonanej warstwy ulepszonego podłoża zaproponowane przez Wykonawcę muszą być zaakceptowane przez Inżyniera</w:t>
      </w:r>
      <w:r w:rsidRPr="007646DD">
        <w:rPr>
          <w:szCs w:val="20"/>
        </w:rPr>
        <w:t>/Inspektora Nadzoru</w:t>
      </w:r>
      <w:r w:rsidRPr="00B909DF">
        <w:rPr>
          <w:rFonts w:cs="Arial"/>
          <w:szCs w:val="20"/>
        </w:rPr>
        <w:t xml:space="preserve">. </w:t>
      </w:r>
    </w:p>
    <w:p w14:paraId="0B95ADD0" w14:textId="442476CE" w:rsidR="00646E9B" w:rsidRPr="007646DD" w:rsidRDefault="00646E9B" w:rsidP="007620AD">
      <w:pPr>
        <w:pStyle w:val="Nagwek1"/>
      </w:pPr>
      <w:bookmarkStart w:id="35" w:name="_Toc64387254"/>
      <w:r w:rsidRPr="007646DD">
        <w:t>KONTROLA JAKOŚCI ROBÓT</w:t>
      </w:r>
      <w:bookmarkEnd w:id="35"/>
    </w:p>
    <w:p w14:paraId="0839ABE7" w14:textId="1C2AF906" w:rsidR="00646E9B" w:rsidRPr="0014426E" w:rsidRDefault="00646E9B" w:rsidP="00097248">
      <w:pPr>
        <w:pStyle w:val="Nagwek2"/>
      </w:pPr>
      <w:bookmarkStart w:id="36" w:name="_Toc64387255"/>
      <w:r w:rsidRPr="0014426E">
        <w:t>Ogólne wymagania dotyczące kontroli jakości robót</w:t>
      </w:r>
      <w:bookmarkEnd w:id="36"/>
    </w:p>
    <w:p w14:paraId="6E4B79E7" w14:textId="157A3546" w:rsidR="004C7D4B" w:rsidRPr="004C7D4B" w:rsidRDefault="004C7D4B" w:rsidP="004C7D4B">
      <w:pPr>
        <w:rPr>
          <w:spacing w:val="-4"/>
        </w:rPr>
      </w:pPr>
      <w:r w:rsidRPr="004C7D4B">
        <w:rPr>
          <w:spacing w:val="-4"/>
        </w:rPr>
        <w:t>Ogólne zasady kontroli jakości robót podano w D-M-00.00.00 „Wymagania ogólne”.</w:t>
      </w:r>
    </w:p>
    <w:p w14:paraId="2908E2F3" w14:textId="77777777" w:rsidR="00646E9B" w:rsidRPr="0014426E" w:rsidRDefault="00646E9B" w:rsidP="00D13BF5">
      <w:pPr>
        <w:rPr>
          <w:szCs w:val="20"/>
        </w:rPr>
      </w:pPr>
      <w:r w:rsidRPr="0014426E">
        <w:rPr>
          <w:szCs w:val="20"/>
        </w:rPr>
        <w:t>Badania i pomiary dzielą się na:</w:t>
      </w:r>
    </w:p>
    <w:p w14:paraId="54F74B15" w14:textId="6EFF88E5" w:rsidR="00646E9B" w:rsidRPr="0014426E" w:rsidRDefault="0062200A" w:rsidP="00A3676C">
      <w:pPr>
        <w:pStyle w:val="Akapitzlist"/>
        <w:numPr>
          <w:ilvl w:val="0"/>
          <w:numId w:val="10"/>
        </w:numPr>
        <w:ind w:left="567"/>
        <w:contextualSpacing w:val="0"/>
        <w:rPr>
          <w:szCs w:val="20"/>
        </w:rPr>
      </w:pPr>
      <w:r w:rsidRPr="0014426E">
        <w:rPr>
          <w:szCs w:val="20"/>
        </w:rPr>
        <w:t>b</w:t>
      </w:r>
      <w:r w:rsidR="00646E9B" w:rsidRPr="0014426E">
        <w:rPr>
          <w:szCs w:val="20"/>
        </w:rPr>
        <w:t xml:space="preserve">adania i pomiary </w:t>
      </w:r>
      <w:r w:rsidR="002B4348" w:rsidRPr="0014426E">
        <w:rPr>
          <w:szCs w:val="20"/>
        </w:rPr>
        <w:t>W</w:t>
      </w:r>
      <w:r w:rsidR="00646E9B" w:rsidRPr="0014426E">
        <w:rPr>
          <w:szCs w:val="20"/>
        </w:rPr>
        <w:t>ykonawcy – w ramach własnego nadzoru</w:t>
      </w:r>
      <w:r w:rsidR="005601C6">
        <w:rPr>
          <w:szCs w:val="20"/>
        </w:rPr>
        <w:t>,</w:t>
      </w:r>
    </w:p>
    <w:p w14:paraId="2E08576C" w14:textId="35A4ECDC" w:rsidR="00646E9B" w:rsidRPr="0014426E" w:rsidRDefault="00646E9B" w:rsidP="00A3676C">
      <w:pPr>
        <w:pStyle w:val="Akapitzlist"/>
        <w:numPr>
          <w:ilvl w:val="0"/>
          <w:numId w:val="10"/>
        </w:numPr>
        <w:ind w:left="567"/>
        <w:contextualSpacing w:val="0"/>
        <w:rPr>
          <w:szCs w:val="20"/>
        </w:rPr>
      </w:pPr>
      <w:r w:rsidRPr="0014426E">
        <w:rPr>
          <w:szCs w:val="20"/>
        </w:rPr>
        <w:t>badania i pomiary kontrolne – w ramach</w:t>
      </w:r>
      <w:r w:rsidR="0062200A" w:rsidRPr="0014426E">
        <w:rPr>
          <w:szCs w:val="20"/>
        </w:rPr>
        <w:t xml:space="preserve"> n</w:t>
      </w:r>
      <w:r w:rsidRPr="0014426E">
        <w:rPr>
          <w:szCs w:val="20"/>
        </w:rPr>
        <w:t>adzoru Zamawiającego.</w:t>
      </w:r>
    </w:p>
    <w:p w14:paraId="4F83DD5A" w14:textId="410A6D1E" w:rsidR="00BE5C22" w:rsidRDefault="00646E9B" w:rsidP="00BE5C22">
      <w:pPr>
        <w:rPr>
          <w:szCs w:val="20"/>
        </w:rPr>
      </w:pPr>
      <w:r w:rsidRPr="0014426E">
        <w:rPr>
          <w:szCs w:val="20"/>
        </w:rPr>
        <w:t xml:space="preserve">W uzasadnionych przypadkach w ramach badań i pomiarów kontrolnych dopuszcza się wykonanie badań i pomiarów kontrolnych dodatkowych </w:t>
      </w:r>
      <w:del w:id="37" w:author="Rak Bartosz" w:date="2021-02-03T10:13:00Z">
        <w:r w:rsidRPr="0014426E" w:rsidDel="00166A94">
          <w:rPr>
            <w:szCs w:val="20"/>
          </w:rPr>
          <w:delText>i/</w:delText>
        </w:r>
      </w:del>
      <w:r w:rsidRPr="0014426E">
        <w:rPr>
          <w:szCs w:val="20"/>
        </w:rPr>
        <w:t>lub badań i pomiarów arbitrażowych.</w:t>
      </w:r>
      <w:r w:rsidR="00BE5C22">
        <w:rPr>
          <w:szCs w:val="20"/>
        </w:rPr>
        <w:br w:type="page"/>
      </w:r>
    </w:p>
    <w:p w14:paraId="758BEEAE" w14:textId="77777777" w:rsidR="00646E9B" w:rsidRPr="0014426E" w:rsidRDefault="00646E9B" w:rsidP="00D13BF5">
      <w:pPr>
        <w:rPr>
          <w:szCs w:val="20"/>
        </w:rPr>
      </w:pPr>
      <w:r w:rsidRPr="0014426E">
        <w:rPr>
          <w:szCs w:val="20"/>
        </w:rPr>
        <w:t>Badania obejmują:</w:t>
      </w:r>
    </w:p>
    <w:p w14:paraId="14508778" w14:textId="77777777" w:rsidR="00646E9B" w:rsidRPr="0014426E" w:rsidRDefault="00646E9B" w:rsidP="00A3676C">
      <w:pPr>
        <w:pStyle w:val="Akapitzlist"/>
        <w:numPr>
          <w:ilvl w:val="0"/>
          <w:numId w:val="11"/>
        </w:numPr>
        <w:ind w:left="567"/>
        <w:contextualSpacing w:val="0"/>
        <w:rPr>
          <w:szCs w:val="20"/>
        </w:rPr>
      </w:pPr>
      <w:r w:rsidRPr="0014426E">
        <w:rPr>
          <w:szCs w:val="20"/>
        </w:rPr>
        <w:t>pobranie próbek,</w:t>
      </w:r>
    </w:p>
    <w:p w14:paraId="7069BC9D" w14:textId="77777777" w:rsidR="00646E9B" w:rsidRPr="0014426E" w:rsidRDefault="00646E9B" w:rsidP="00A3676C">
      <w:pPr>
        <w:pStyle w:val="Akapitzlist"/>
        <w:numPr>
          <w:ilvl w:val="0"/>
          <w:numId w:val="11"/>
        </w:numPr>
        <w:ind w:left="567"/>
        <w:contextualSpacing w:val="0"/>
        <w:rPr>
          <w:szCs w:val="20"/>
        </w:rPr>
      </w:pPr>
      <w:r w:rsidRPr="0014426E">
        <w:rPr>
          <w:szCs w:val="20"/>
        </w:rPr>
        <w:t>zapakowanie próbek do wysyłki,</w:t>
      </w:r>
    </w:p>
    <w:p w14:paraId="2375D1D1" w14:textId="77777777" w:rsidR="00646E9B" w:rsidRPr="0014426E" w:rsidRDefault="00646E9B" w:rsidP="00A3676C">
      <w:pPr>
        <w:pStyle w:val="Akapitzlist"/>
        <w:numPr>
          <w:ilvl w:val="0"/>
          <w:numId w:val="11"/>
        </w:numPr>
        <w:ind w:left="567"/>
        <w:contextualSpacing w:val="0"/>
        <w:rPr>
          <w:szCs w:val="20"/>
        </w:rPr>
      </w:pPr>
      <w:r w:rsidRPr="0014426E">
        <w:rPr>
          <w:szCs w:val="20"/>
        </w:rPr>
        <w:t>transport próbek z miejsca pobrania do placówki wykonującej badania,</w:t>
      </w:r>
    </w:p>
    <w:p w14:paraId="79FEFF49" w14:textId="77777777" w:rsidR="002B4348" w:rsidRPr="0014426E" w:rsidRDefault="002B4348" w:rsidP="00A3676C">
      <w:pPr>
        <w:pStyle w:val="Akapitzlist"/>
        <w:numPr>
          <w:ilvl w:val="0"/>
          <w:numId w:val="11"/>
        </w:numPr>
        <w:ind w:left="567"/>
        <w:contextualSpacing w:val="0"/>
        <w:rPr>
          <w:szCs w:val="20"/>
        </w:rPr>
      </w:pPr>
      <w:r w:rsidRPr="0014426E">
        <w:rPr>
          <w:szCs w:val="20"/>
        </w:rPr>
        <w:t>przeprowadzenie badania,</w:t>
      </w:r>
    </w:p>
    <w:p w14:paraId="469494D8" w14:textId="77777777" w:rsidR="00646E9B" w:rsidRPr="0014426E" w:rsidRDefault="00646E9B" w:rsidP="00A3676C">
      <w:pPr>
        <w:pStyle w:val="Akapitzlist"/>
        <w:numPr>
          <w:ilvl w:val="0"/>
          <w:numId w:val="11"/>
        </w:numPr>
        <w:ind w:left="567"/>
        <w:contextualSpacing w:val="0"/>
        <w:rPr>
          <w:szCs w:val="20"/>
        </w:rPr>
      </w:pPr>
      <w:r w:rsidRPr="0014426E">
        <w:rPr>
          <w:szCs w:val="20"/>
        </w:rPr>
        <w:t xml:space="preserve">sprawozdanie z badań. </w:t>
      </w:r>
    </w:p>
    <w:p w14:paraId="45FD2D09" w14:textId="32F31587" w:rsidR="00646E9B" w:rsidRPr="00166A94" w:rsidRDefault="00646E9B" w:rsidP="00097248">
      <w:pPr>
        <w:pStyle w:val="Nagwek2"/>
        <w:rPr>
          <w:spacing w:val="-4"/>
        </w:rPr>
      </w:pPr>
      <w:bookmarkStart w:id="38" w:name="_Toc64387256"/>
      <w:r w:rsidRPr="00166A94">
        <w:rPr>
          <w:spacing w:val="-4"/>
        </w:rPr>
        <w:t xml:space="preserve">Badania </w:t>
      </w:r>
      <w:r w:rsidR="0020132D" w:rsidRPr="00166A94">
        <w:rPr>
          <w:spacing w:val="-4"/>
        </w:rPr>
        <w:t xml:space="preserve">i pomiary </w:t>
      </w:r>
      <w:r w:rsidR="00472E63" w:rsidRPr="00166A94">
        <w:rPr>
          <w:spacing w:val="-4"/>
        </w:rPr>
        <w:t>W</w:t>
      </w:r>
      <w:r w:rsidRPr="00166A94">
        <w:rPr>
          <w:spacing w:val="-4"/>
        </w:rPr>
        <w:t>ykonawcy</w:t>
      </w:r>
      <w:ins w:id="39" w:author="Rak Bartosz" w:date="2021-02-03T10:14:00Z">
        <w:r w:rsidR="00166A94" w:rsidRPr="00166A94">
          <w:rPr>
            <w:spacing w:val="-4"/>
          </w:rPr>
          <w:t xml:space="preserve"> - zgodnie z D-M-00.00.00 „Wymagania ogólne”</w:t>
        </w:r>
      </w:ins>
      <w:bookmarkEnd w:id="38"/>
    </w:p>
    <w:p w14:paraId="1CB596AD" w14:textId="7EAFBE38" w:rsidR="00646E9B" w:rsidRPr="009974D5" w:rsidDel="00166A94" w:rsidRDefault="00646E9B" w:rsidP="00D13BF5">
      <w:pPr>
        <w:rPr>
          <w:del w:id="40" w:author="Rak Bartosz" w:date="2021-02-03T10:16:00Z"/>
          <w:szCs w:val="20"/>
        </w:rPr>
      </w:pPr>
      <w:del w:id="41" w:author="Rak Bartosz" w:date="2021-02-03T10:16:00Z">
        <w:r w:rsidRPr="009974D5" w:rsidDel="00166A94">
          <w:rPr>
            <w:szCs w:val="20"/>
          </w:rPr>
          <w:delText>Wykonawca jest zobowiązany do przeprowadzania na bieżąco badań i pomiarów w celu sprawdzania</w:delText>
        </w:r>
        <w:r w:rsidR="00D31625" w:rsidDel="00166A94">
          <w:rPr>
            <w:szCs w:val="20"/>
          </w:rPr>
          <w:delText>,</w:delText>
        </w:r>
        <w:r w:rsidRPr="009974D5" w:rsidDel="00166A94">
          <w:rPr>
            <w:szCs w:val="20"/>
          </w:rPr>
          <w:delText xml:space="preserve"> czy jakość wykonanych Robót jest zgodna z postawionymi wymaganiami. </w:delText>
        </w:r>
      </w:del>
    </w:p>
    <w:p w14:paraId="7D622D9B" w14:textId="555F270D" w:rsidR="00646E9B" w:rsidRPr="009974D5" w:rsidDel="00166A94" w:rsidRDefault="00646E9B" w:rsidP="00D13BF5">
      <w:pPr>
        <w:rPr>
          <w:del w:id="42" w:author="Rak Bartosz" w:date="2021-02-03T10:16:00Z"/>
          <w:szCs w:val="20"/>
        </w:rPr>
      </w:pPr>
      <w:del w:id="43" w:author="Rak Bartosz" w:date="2021-02-03T10:16:00Z">
        <w:r w:rsidRPr="009974D5" w:rsidDel="00166A94">
          <w:rPr>
            <w:szCs w:val="20"/>
          </w:rPr>
          <w:delText xml:space="preserve">Badania </w:delText>
        </w:r>
        <w:r w:rsidR="0020132D" w:rsidRPr="009974D5" w:rsidDel="00166A94">
          <w:rPr>
            <w:szCs w:val="20"/>
          </w:rPr>
          <w:delText xml:space="preserve">i pomiary </w:delText>
        </w:r>
        <w:r w:rsidRPr="009974D5" w:rsidDel="00166A94">
          <w:rPr>
            <w:szCs w:val="20"/>
          </w:rPr>
          <w:delText>powinny być wykonywane z niezbędną starannością, zgodnie z</w:delText>
        </w:r>
        <w:r w:rsidR="007E56E9" w:rsidRPr="009974D5" w:rsidDel="00166A94">
          <w:rPr>
            <w:szCs w:val="20"/>
          </w:rPr>
          <w:delText> </w:delText>
        </w:r>
        <w:r w:rsidRPr="009974D5" w:rsidDel="00166A94">
          <w:rPr>
            <w:szCs w:val="20"/>
          </w:rPr>
          <w:delText xml:space="preserve">obowiązującymi przepisami i w wymaganym zakresie. Badania </w:delText>
        </w:r>
        <w:r w:rsidR="0020132D" w:rsidRPr="009974D5" w:rsidDel="00166A94">
          <w:rPr>
            <w:szCs w:val="20"/>
          </w:rPr>
          <w:delText xml:space="preserve">i pomiary </w:delText>
        </w:r>
        <w:r w:rsidRPr="009974D5" w:rsidDel="00166A94">
          <w:rPr>
            <w:szCs w:val="20"/>
          </w:rPr>
          <w:delText>Wykonawca powinien wykonywać</w:delText>
        </w:r>
        <w:r w:rsidR="002B4348" w:rsidRPr="009974D5" w:rsidDel="00166A94">
          <w:rPr>
            <w:szCs w:val="20"/>
          </w:rPr>
          <w:delText xml:space="preserve"> </w:delText>
        </w:r>
        <w:r w:rsidRPr="009974D5" w:rsidDel="00166A94">
          <w:rPr>
            <w:szCs w:val="20"/>
          </w:rPr>
          <w:delText>z</w:delText>
        </w:r>
        <w:r w:rsidR="002B4348" w:rsidRPr="009974D5" w:rsidDel="00166A94">
          <w:rPr>
            <w:szCs w:val="20"/>
          </w:rPr>
          <w:delText> </w:delText>
        </w:r>
        <w:r w:rsidRPr="009974D5" w:rsidDel="00166A94">
          <w:rPr>
            <w:szCs w:val="20"/>
          </w:rPr>
          <w:delText>częstotliwością gwarantującą zachowanie wymagań dotyczących jakości robót,</w:delText>
        </w:r>
        <w:r w:rsidR="002B4348" w:rsidRPr="009974D5" w:rsidDel="00166A94">
          <w:rPr>
            <w:szCs w:val="20"/>
          </w:rPr>
          <w:delText xml:space="preserve"> </w:delText>
        </w:r>
        <w:r w:rsidRPr="009974D5" w:rsidDel="00166A94">
          <w:rPr>
            <w:szCs w:val="20"/>
          </w:rPr>
          <w:delText>lecz nie rzadziej niż wskazano to w WWiORB. Wyniki badań będą dokumentowane i</w:delText>
        </w:r>
        <w:r w:rsidR="002B4348" w:rsidRPr="009974D5" w:rsidDel="00166A94">
          <w:rPr>
            <w:szCs w:val="20"/>
          </w:rPr>
          <w:delText> </w:delText>
        </w:r>
        <w:r w:rsidRPr="009974D5" w:rsidDel="00166A94">
          <w:rPr>
            <w:szCs w:val="20"/>
          </w:rPr>
          <w:delText>archiwizowane przez Wykonawcę. Wyniki badań Wykonawca jest zobowiązany przekazywać Inżynierowi/</w:delText>
        </w:r>
        <w:r w:rsidR="002B4348" w:rsidRPr="009974D5" w:rsidDel="00166A94">
          <w:rPr>
            <w:szCs w:val="20"/>
          </w:rPr>
          <w:delText>Inspektorowi Nadzoru</w:delText>
        </w:r>
        <w:r w:rsidR="00C64D0F" w:rsidRPr="009974D5" w:rsidDel="00166A94">
          <w:rPr>
            <w:szCs w:val="20"/>
          </w:rPr>
          <w:delText>.</w:delText>
        </w:r>
      </w:del>
    </w:p>
    <w:p w14:paraId="583AE884" w14:textId="7694C8AF" w:rsidR="00646E9B" w:rsidRPr="009974D5" w:rsidRDefault="00646E9B" w:rsidP="00D13BF5">
      <w:pPr>
        <w:rPr>
          <w:szCs w:val="20"/>
        </w:rPr>
      </w:pPr>
      <w:r w:rsidRPr="009974D5">
        <w:rPr>
          <w:szCs w:val="20"/>
        </w:rPr>
        <w:t xml:space="preserve">Zakres badań i pomiarów </w:t>
      </w:r>
      <w:r w:rsidR="00504673" w:rsidRPr="009974D5">
        <w:rPr>
          <w:szCs w:val="20"/>
        </w:rPr>
        <w:t>W</w:t>
      </w:r>
      <w:r w:rsidRPr="009974D5">
        <w:rPr>
          <w:szCs w:val="20"/>
        </w:rPr>
        <w:t>ykonawcy powinien</w:t>
      </w:r>
      <w:r w:rsidR="005601C6">
        <w:rPr>
          <w:szCs w:val="20"/>
        </w:rPr>
        <w:t xml:space="preserve"> być</w:t>
      </w:r>
      <w:r w:rsidRPr="009974D5">
        <w:rPr>
          <w:szCs w:val="20"/>
        </w:rPr>
        <w:t>:</w:t>
      </w:r>
    </w:p>
    <w:p w14:paraId="66F6ED3D" w14:textId="00449E08" w:rsidR="00646E9B" w:rsidRPr="009974D5" w:rsidRDefault="00286A12" w:rsidP="00A3676C">
      <w:pPr>
        <w:pStyle w:val="Akapitzlist"/>
        <w:numPr>
          <w:ilvl w:val="0"/>
          <w:numId w:val="9"/>
        </w:numPr>
        <w:ind w:left="567"/>
        <w:contextualSpacing w:val="0"/>
        <w:rPr>
          <w:szCs w:val="20"/>
        </w:rPr>
      </w:pPr>
      <w:r w:rsidRPr="009974D5">
        <w:rPr>
          <w:szCs w:val="20"/>
        </w:rPr>
        <w:t xml:space="preserve">nie mniejszy niż określony w </w:t>
      </w:r>
      <w:r w:rsidR="00646E9B" w:rsidRPr="009974D5">
        <w:rPr>
          <w:szCs w:val="20"/>
        </w:rPr>
        <w:t>Zakładow</w:t>
      </w:r>
      <w:r w:rsidRPr="009974D5">
        <w:rPr>
          <w:szCs w:val="20"/>
        </w:rPr>
        <w:t>ej</w:t>
      </w:r>
      <w:r w:rsidR="00646E9B" w:rsidRPr="009974D5">
        <w:rPr>
          <w:szCs w:val="20"/>
        </w:rPr>
        <w:t xml:space="preserve"> Kontrol</w:t>
      </w:r>
      <w:r w:rsidRPr="009974D5">
        <w:rPr>
          <w:szCs w:val="20"/>
        </w:rPr>
        <w:t>i</w:t>
      </w:r>
      <w:r w:rsidR="00646E9B" w:rsidRPr="009974D5">
        <w:rPr>
          <w:szCs w:val="20"/>
        </w:rPr>
        <w:t xml:space="preserve"> Produkcji dla dostarczanych na budowę materiałów,</w:t>
      </w:r>
    </w:p>
    <w:p w14:paraId="29F81C78" w14:textId="61D6D96F" w:rsidR="00646E9B" w:rsidRPr="009974D5" w:rsidRDefault="00646E9B" w:rsidP="00A3676C">
      <w:pPr>
        <w:pStyle w:val="Akapitzlist"/>
        <w:numPr>
          <w:ilvl w:val="0"/>
          <w:numId w:val="9"/>
        </w:numPr>
        <w:ind w:left="567"/>
        <w:contextualSpacing w:val="0"/>
        <w:rPr>
          <w:szCs w:val="20"/>
        </w:rPr>
      </w:pPr>
      <w:r w:rsidRPr="009974D5">
        <w:rPr>
          <w:szCs w:val="20"/>
        </w:rPr>
        <w:t xml:space="preserve">dla wykonanej warstwy być nie mniejszy niż określony zakres i częstotliwość badań i pomiarów kontrolnych określony w </w:t>
      </w:r>
      <w:r w:rsidR="0012400A">
        <w:rPr>
          <w:szCs w:val="20"/>
        </w:rPr>
        <w:t>Tabeli</w:t>
      </w:r>
      <w:r w:rsidRPr="009974D5">
        <w:rPr>
          <w:szCs w:val="20"/>
        </w:rPr>
        <w:t xml:space="preserve"> </w:t>
      </w:r>
      <w:r w:rsidR="00D31625">
        <w:rPr>
          <w:szCs w:val="20"/>
        </w:rPr>
        <w:t>6</w:t>
      </w:r>
      <w:r w:rsidR="00081DA5">
        <w:rPr>
          <w:szCs w:val="20"/>
        </w:rPr>
        <w:t xml:space="preserve"> i 7</w:t>
      </w:r>
      <w:r w:rsidR="0012400A">
        <w:rPr>
          <w:szCs w:val="20"/>
        </w:rPr>
        <w:t>.</w:t>
      </w:r>
    </w:p>
    <w:p w14:paraId="525CD295" w14:textId="7A45541E" w:rsidR="00504673" w:rsidRPr="00BE5C22" w:rsidRDefault="002B760A" w:rsidP="00D13BF5">
      <w:pPr>
        <w:autoSpaceDE w:val="0"/>
        <w:autoSpaceDN w:val="0"/>
        <w:adjustRightInd w:val="0"/>
        <w:textAlignment w:val="center"/>
        <w:rPr>
          <w:rFonts w:eastAsia="Calibri" w:cs="Arial"/>
          <w:szCs w:val="20"/>
        </w:rPr>
      </w:pPr>
      <w:r w:rsidRPr="00BE5C22">
        <w:rPr>
          <w:rFonts w:eastAsia="Calibri" w:cs="Arial"/>
          <w:szCs w:val="20"/>
        </w:rPr>
        <w:t>Tabela</w:t>
      </w:r>
      <w:r w:rsidR="00504673" w:rsidRPr="00BE5C22">
        <w:rPr>
          <w:rFonts w:eastAsia="Calibri" w:cs="Arial"/>
          <w:szCs w:val="20"/>
        </w:rPr>
        <w:t xml:space="preserve"> </w:t>
      </w:r>
      <w:r w:rsidR="00D31625" w:rsidRPr="00BE5C22">
        <w:rPr>
          <w:rFonts w:eastAsia="Calibri" w:cs="Arial"/>
          <w:szCs w:val="20"/>
        </w:rPr>
        <w:t>6</w:t>
      </w:r>
      <w:r w:rsidR="00504673" w:rsidRPr="00BE5C22">
        <w:rPr>
          <w:rFonts w:eastAsia="Calibri" w:cs="Arial"/>
          <w:szCs w:val="20"/>
        </w:rPr>
        <w:t>.</w:t>
      </w:r>
      <w:r w:rsidR="002B4348" w:rsidRPr="00BE5C22">
        <w:rPr>
          <w:rFonts w:eastAsia="Calibri" w:cs="Arial"/>
          <w:szCs w:val="20"/>
        </w:rPr>
        <w:t xml:space="preserve"> </w:t>
      </w:r>
      <w:r w:rsidR="00504673" w:rsidRPr="00BE5C22">
        <w:rPr>
          <w:rFonts w:eastAsia="Calibri" w:cs="Arial"/>
          <w:szCs w:val="20"/>
        </w:rPr>
        <w:t xml:space="preserve">Minimalna częstotliwość </w:t>
      </w:r>
      <w:r w:rsidR="00081DA5" w:rsidRPr="00BE5C22">
        <w:rPr>
          <w:rFonts w:eastAsia="Calibri" w:cs="Arial"/>
          <w:szCs w:val="20"/>
        </w:rPr>
        <w:t>oraz zakres badań ze strony Wykonawcy przy wykonywaniu warstwy ulepszonego podłoża z gruntu stabilizowanego spoiwem hydraulicznym lub wapnem</w:t>
      </w:r>
    </w:p>
    <w:tbl>
      <w:tblPr>
        <w:tblW w:w="88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8"/>
        <w:gridCol w:w="2913"/>
        <w:gridCol w:w="2835"/>
        <w:gridCol w:w="2693"/>
      </w:tblGrid>
      <w:tr w:rsidR="00081DA5" w:rsidRPr="00B909DF" w14:paraId="31FF36CC" w14:textId="77777777" w:rsidTr="00081DA5">
        <w:trPr>
          <w:trHeight w:val="299"/>
          <w:tblHeader/>
          <w:jc w:val="center"/>
        </w:trPr>
        <w:tc>
          <w:tcPr>
            <w:tcW w:w="418" w:type="dxa"/>
            <w:vMerge w:val="restart"/>
            <w:tcBorders>
              <w:bottom w:val="single" w:sz="4" w:space="0" w:color="auto"/>
            </w:tcBorders>
            <w:vAlign w:val="center"/>
          </w:tcPr>
          <w:p w14:paraId="4B006A74" w14:textId="77777777" w:rsidR="00081DA5" w:rsidRPr="00B909DF" w:rsidRDefault="00081DA5" w:rsidP="00081DA5">
            <w:pPr>
              <w:pStyle w:val="Bezodstpw"/>
              <w:rPr>
                <w:snapToGrid w:val="0"/>
              </w:rPr>
            </w:pPr>
            <w:r w:rsidRPr="00B909DF">
              <w:rPr>
                <w:snapToGrid w:val="0"/>
              </w:rPr>
              <w:t>Lp.</w:t>
            </w:r>
          </w:p>
        </w:tc>
        <w:tc>
          <w:tcPr>
            <w:tcW w:w="2913" w:type="dxa"/>
            <w:vMerge w:val="restart"/>
            <w:tcBorders>
              <w:bottom w:val="single" w:sz="4" w:space="0" w:color="auto"/>
            </w:tcBorders>
            <w:vAlign w:val="center"/>
          </w:tcPr>
          <w:p w14:paraId="6A00C59F" w14:textId="77777777" w:rsidR="00081DA5" w:rsidRPr="00B909DF" w:rsidRDefault="00081DA5" w:rsidP="00081DA5">
            <w:pPr>
              <w:pStyle w:val="Bezodstpw"/>
              <w:rPr>
                <w:snapToGrid w:val="0"/>
              </w:rPr>
            </w:pPr>
            <w:r w:rsidRPr="00B909DF">
              <w:rPr>
                <w:snapToGrid w:val="0"/>
              </w:rPr>
              <w:t>Rodzaj</w:t>
            </w:r>
            <w:r>
              <w:rPr>
                <w:snapToGrid w:val="0"/>
              </w:rPr>
              <w:t xml:space="preserve"> </w:t>
            </w:r>
            <w:r w:rsidRPr="00B909DF">
              <w:rPr>
                <w:snapToGrid w:val="0"/>
              </w:rPr>
              <w:t>badań i pomiarów</w:t>
            </w:r>
          </w:p>
        </w:tc>
        <w:tc>
          <w:tcPr>
            <w:tcW w:w="5528" w:type="dxa"/>
            <w:gridSpan w:val="2"/>
            <w:tcBorders>
              <w:bottom w:val="single" w:sz="6" w:space="0" w:color="auto"/>
            </w:tcBorders>
            <w:vAlign w:val="center"/>
          </w:tcPr>
          <w:p w14:paraId="3AAA4AAA" w14:textId="77777777" w:rsidR="00081DA5" w:rsidRPr="00B909DF" w:rsidRDefault="00081DA5" w:rsidP="00081DA5">
            <w:pPr>
              <w:pStyle w:val="Bezodstpw"/>
              <w:rPr>
                <w:snapToGrid w:val="0"/>
              </w:rPr>
            </w:pPr>
            <w:r w:rsidRPr="00B909DF">
              <w:rPr>
                <w:snapToGrid w:val="0"/>
              </w:rPr>
              <w:t>Częstotliwość badań i pomiarów</w:t>
            </w:r>
          </w:p>
        </w:tc>
      </w:tr>
      <w:tr w:rsidR="00081DA5" w:rsidRPr="00B909DF" w14:paraId="5F1496A8" w14:textId="77777777" w:rsidTr="00081DA5">
        <w:trPr>
          <w:tblHeader/>
          <w:jc w:val="center"/>
        </w:trPr>
        <w:tc>
          <w:tcPr>
            <w:tcW w:w="418" w:type="dxa"/>
            <w:vMerge/>
            <w:tcBorders>
              <w:bottom w:val="single" w:sz="4" w:space="0" w:color="auto"/>
            </w:tcBorders>
          </w:tcPr>
          <w:p w14:paraId="26E5FE30" w14:textId="77777777" w:rsidR="00081DA5" w:rsidRPr="00B909DF" w:rsidRDefault="00081DA5" w:rsidP="00081DA5">
            <w:pPr>
              <w:pStyle w:val="Bezodstpw"/>
              <w:rPr>
                <w:snapToGrid w:val="0"/>
              </w:rPr>
            </w:pPr>
          </w:p>
        </w:tc>
        <w:tc>
          <w:tcPr>
            <w:tcW w:w="2913" w:type="dxa"/>
            <w:vMerge/>
            <w:tcBorders>
              <w:bottom w:val="single" w:sz="4" w:space="0" w:color="auto"/>
            </w:tcBorders>
          </w:tcPr>
          <w:p w14:paraId="60553540" w14:textId="77777777" w:rsidR="00081DA5" w:rsidRPr="00B909DF" w:rsidRDefault="00081DA5" w:rsidP="00081DA5">
            <w:pPr>
              <w:pStyle w:val="Bezodstpw"/>
              <w:rPr>
                <w:snapToGrid w:val="0"/>
              </w:rPr>
            </w:pPr>
          </w:p>
        </w:tc>
        <w:tc>
          <w:tcPr>
            <w:tcW w:w="2835" w:type="dxa"/>
            <w:tcBorders>
              <w:bottom w:val="single" w:sz="4" w:space="0" w:color="auto"/>
            </w:tcBorders>
            <w:vAlign w:val="center"/>
          </w:tcPr>
          <w:p w14:paraId="3FE8D2D5" w14:textId="77777777" w:rsidR="00081DA5" w:rsidRPr="00B909DF" w:rsidRDefault="00081DA5" w:rsidP="00081DA5">
            <w:pPr>
              <w:pStyle w:val="Bezodstpw"/>
              <w:rPr>
                <w:snapToGrid w:val="0"/>
              </w:rPr>
            </w:pPr>
            <w:r w:rsidRPr="00B909DF">
              <w:rPr>
                <w:snapToGrid w:val="0"/>
              </w:rPr>
              <w:t>Minimalna ilość badań</w:t>
            </w:r>
          </w:p>
          <w:p w14:paraId="61ED1583" w14:textId="77777777" w:rsidR="00081DA5" w:rsidRPr="00B909DF" w:rsidRDefault="00081DA5" w:rsidP="00081DA5">
            <w:pPr>
              <w:pStyle w:val="Bezodstpw"/>
              <w:rPr>
                <w:snapToGrid w:val="0"/>
              </w:rPr>
            </w:pPr>
            <w:r w:rsidRPr="00B909DF">
              <w:rPr>
                <w:snapToGrid w:val="0"/>
              </w:rPr>
              <w:t>na</w:t>
            </w:r>
            <w:r>
              <w:rPr>
                <w:snapToGrid w:val="0"/>
              </w:rPr>
              <w:t xml:space="preserve"> </w:t>
            </w:r>
            <w:r w:rsidRPr="00B909DF">
              <w:rPr>
                <w:snapToGrid w:val="0"/>
              </w:rPr>
              <w:t>dziennej działce roboczej</w:t>
            </w:r>
          </w:p>
        </w:tc>
        <w:tc>
          <w:tcPr>
            <w:tcW w:w="2693" w:type="dxa"/>
            <w:tcBorders>
              <w:bottom w:val="single" w:sz="4" w:space="0" w:color="auto"/>
            </w:tcBorders>
            <w:vAlign w:val="center"/>
          </w:tcPr>
          <w:p w14:paraId="5F5F1E27" w14:textId="77777777" w:rsidR="00081DA5" w:rsidRPr="00B909DF" w:rsidRDefault="00081DA5" w:rsidP="00081DA5">
            <w:pPr>
              <w:pStyle w:val="Bezodstpw"/>
              <w:rPr>
                <w:snapToGrid w:val="0"/>
              </w:rPr>
            </w:pPr>
            <w:r w:rsidRPr="00B909DF">
              <w:rPr>
                <w:snapToGrid w:val="0"/>
              </w:rPr>
              <w:t>Maksymalna powierzchnia</w:t>
            </w:r>
            <w:r>
              <w:rPr>
                <w:snapToGrid w:val="0"/>
              </w:rPr>
              <w:t xml:space="preserve"> </w:t>
            </w:r>
            <w:r w:rsidRPr="00B909DF">
              <w:rPr>
                <w:snapToGrid w:val="0"/>
              </w:rPr>
              <w:t>na jedno badanie</w:t>
            </w:r>
            <w:r>
              <w:rPr>
                <w:snapToGrid w:val="0"/>
              </w:rPr>
              <w:t xml:space="preserve"> </w:t>
            </w:r>
            <w:r w:rsidRPr="00B909DF">
              <w:rPr>
                <w:snapToGrid w:val="0"/>
              </w:rPr>
              <w:t>[m</w:t>
            </w:r>
            <w:r w:rsidRPr="00B909DF">
              <w:rPr>
                <w:snapToGrid w:val="0"/>
                <w:vertAlign w:val="superscript"/>
              </w:rPr>
              <w:t>2</w:t>
            </w:r>
            <w:r w:rsidRPr="00B909DF">
              <w:rPr>
                <w:snapToGrid w:val="0"/>
              </w:rPr>
              <w:t>]</w:t>
            </w:r>
          </w:p>
        </w:tc>
      </w:tr>
      <w:tr w:rsidR="00081DA5" w:rsidRPr="00B909DF" w14:paraId="3F39729E" w14:textId="77777777" w:rsidTr="00081DA5">
        <w:trPr>
          <w:jc w:val="center"/>
        </w:trPr>
        <w:tc>
          <w:tcPr>
            <w:tcW w:w="418" w:type="dxa"/>
            <w:tcBorders>
              <w:top w:val="nil"/>
            </w:tcBorders>
            <w:vAlign w:val="center"/>
          </w:tcPr>
          <w:p w14:paraId="33E498BA" w14:textId="77777777" w:rsidR="00081DA5" w:rsidRPr="00B909DF" w:rsidRDefault="00081DA5" w:rsidP="00081DA5">
            <w:pPr>
              <w:pStyle w:val="Bezodstpw"/>
              <w:rPr>
                <w:snapToGrid w:val="0"/>
              </w:rPr>
            </w:pPr>
            <w:r w:rsidRPr="00B909DF">
              <w:rPr>
                <w:snapToGrid w:val="0"/>
              </w:rPr>
              <w:t>1</w:t>
            </w:r>
          </w:p>
        </w:tc>
        <w:tc>
          <w:tcPr>
            <w:tcW w:w="2913" w:type="dxa"/>
            <w:tcBorders>
              <w:top w:val="nil"/>
            </w:tcBorders>
            <w:vAlign w:val="center"/>
          </w:tcPr>
          <w:p w14:paraId="63C3EE69" w14:textId="77777777" w:rsidR="00081DA5" w:rsidRPr="00B909DF" w:rsidRDefault="00081DA5" w:rsidP="00081DA5">
            <w:pPr>
              <w:pStyle w:val="Bezodstpw"/>
              <w:rPr>
                <w:snapToGrid w:val="0"/>
              </w:rPr>
            </w:pPr>
            <w:r w:rsidRPr="00B909DF">
              <w:rPr>
                <w:snapToGrid w:val="0"/>
              </w:rPr>
              <w:t>Wilgotność gruntu oraz gruntu ze spoiwem</w:t>
            </w:r>
          </w:p>
        </w:tc>
        <w:tc>
          <w:tcPr>
            <w:tcW w:w="2835" w:type="dxa"/>
            <w:tcBorders>
              <w:top w:val="nil"/>
            </w:tcBorders>
            <w:vAlign w:val="center"/>
          </w:tcPr>
          <w:p w14:paraId="6E9E1FFD" w14:textId="77777777" w:rsidR="00081DA5" w:rsidRPr="00B909DF" w:rsidRDefault="00081DA5" w:rsidP="00081DA5">
            <w:pPr>
              <w:pStyle w:val="Bezodstpw"/>
              <w:rPr>
                <w:snapToGrid w:val="0"/>
              </w:rPr>
            </w:pPr>
            <w:r w:rsidRPr="00B909DF">
              <w:t>2</w:t>
            </w:r>
          </w:p>
        </w:tc>
        <w:tc>
          <w:tcPr>
            <w:tcW w:w="2693" w:type="dxa"/>
            <w:tcBorders>
              <w:top w:val="nil"/>
            </w:tcBorders>
            <w:vAlign w:val="center"/>
          </w:tcPr>
          <w:p w14:paraId="433E11B0" w14:textId="77777777" w:rsidR="00081DA5" w:rsidRPr="00B909DF" w:rsidRDefault="00081DA5" w:rsidP="00081DA5">
            <w:pPr>
              <w:pStyle w:val="Bezodstpw"/>
              <w:rPr>
                <w:snapToGrid w:val="0"/>
              </w:rPr>
            </w:pPr>
            <w:r w:rsidRPr="00B909DF">
              <w:t>600</w:t>
            </w:r>
          </w:p>
        </w:tc>
      </w:tr>
      <w:tr w:rsidR="00081DA5" w:rsidRPr="00B909DF" w14:paraId="1E5F4A45" w14:textId="77777777" w:rsidTr="00081DA5">
        <w:trPr>
          <w:jc w:val="center"/>
        </w:trPr>
        <w:tc>
          <w:tcPr>
            <w:tcW w:w="418" w:type="dxa"/>
            <w:tcBorders>
              <w:top w:val="nil"/>
            </w:tcBorders>
            <w:vAlign w:val="center"/>
          </w:tcPr>
          <w:p w14:paraId="19EEDD89" w14:textId="77777777" w:rsidR="00081DA5" w:rsidRPr="00B909DF" w:rsidRDefault="00081DA5" w:rsidP="00081DA5">
            <w:pPr>
              <w:pStyle w:val="Bezodstpw"/>
              <w:rPr>
                <w:snapToGrid w:val="0"/>
              </w:rPr>
            </w:pPr>
            <w:r w:rsidRPr="00B909DF">
              <w:rPr>
                <w:snapToGrid w:val="0"/>
              </w:rPr>
              <w:t>2</w:t>
            </w:r>
          </w:p>
        </w:tc>
        <w:tc>
          <w:tcPr>
            <w:tcW w:w="2913" w:type="dxa"/>
            <w:tcBorders>
              <w:top w:val="nil"/>
            </w:tcBorders>
            <w:vAlign w:val="center"/>
          </w:tcPr>
          <w:p w14:paraId="7BB584D7" w14:textId="77777777" w:rsidR="00081DA5" w:rsidRPr="00B909DF" w:rsidRDefault="00081DA5" w:rsidP="00081DA5">
            <w:pPr>
              <w:pStyle w:val="Bezodstpw"/>
              <w:rPr>
                <w:snapToGrid w:val="0"/>
              </w:rPr>
            </w:pPr>
            <w:r w:rsidRPr="00B909DF">
              <w:rPr>
                <w:snapToGrid w:val="0"/>
              </w:rPr>
              <w:t>Jednorodność i głębokość wymieszania oraz stopień rozdrobnienia</w:t>
            </w:r>
          </w:p>
        </w:tc>
        <w:tc>
          <w:tcPr>
            <w:tcW w:w="2835" w:type="dxa"/>
            <w:tcBorders>
              <w:top w:val="nil"/>
            </w:tcBorders>
            <w:vAlign w:val="center"/>
          </w:tcPr>
          <w:p w14:paraId="7DB63585" w14:textId="77777777" w:rsidR="00081DA5" w:rsidRPr="00B909DF" w:rsidRDefault="00081DA5" w:rsidP="00081DA5">
            <w:pPr>
              <w:pStyle w:val="Bezodstpw"/>
              <w:rPr>
                <w:snapToGrid w:val="0"/>
              </w:rPr>
            </w:pPr>
            <w:r w:rsidRPr="00B909DF">
              <w:t>2</w:t>
            </w:r>
          </w:p>
        </w:tc>
        <w:tc>
          <w:tcPr>
            <w:tcW w:w="2693" w:type="dxa"/>
            <w:tcBorders>
              <w:top w:val="nil"/>
            </w:tcBorders>
            <w:vAlign w:val="center"/>
          </w:tcPr>
          <w:p w14:paraId="5230349D" w14:textId="77777777" w:rsidR="00081DA5" w:rsidRPr="00B909DF" w:rsidRDefault="00081DA5" w:rsidP="00081DA5">
            <w:pPr>
              <w:pStyle w:val="Bezodstpw"/>
              <w:rPr>
                <w:snapToGrid w:val="0"/>
              </w:rPr>
            </w:pPr>
            <w:r w:rsidRPr="00B909DF">
              <w:t>600</w:t>
            </w:r>
          </w:p>
        </w:tc>
      </w:tr>
      <w:tr w:rsidR="00081DA5" w:rsidRPr="00B909DF" w14:paraId="714CCD3D" w14:textId="77777777" w:rsidTr="00081DA5">
        <w:trPr>
          <w:trHeight w:val="442"/>
          <w:jc w:val="center"/>
        </w:trPr>
        <w:tc>
          <w:tcPr>
            <w:tcW w:w="418" w:type="dxa"/>
            <w:tcBorders>
              <w:top w:val="nil"/>
            </w:tcBorders>
            <w:vAlign w:val="center"/>
          </w:tcPr>
          <w:p w14:paraId="48B10DBC" w14:textId="77777777" w:rsidR="00081DA5" w:rsidRPr="00B909DF" w:rsidRDefault="00081DA5" w:rsidP="00081DA5">
            <w:pPr>
              <w:pStyle w:val="Bezodstpw"/>
              <w:rPr>
                <w:snapToGrid w:val="0"/>
              </w:rPr>
            </w:pPr>
            <w:r w:rsidRPr="00B909DF">
              <w:rPr>
                <w:snapToGrid w:val="0"/>
              </w:rPr>
              <w:t>3</w:t>
            </w:r>
          </w:p>
        </w:tc>
        <w:tc>
          <w:tcPr>
            <w:tcW w:w="2913" w:type="dxa"/>
            <w:tcBorders>
              <w:top w:val="nil"/>
            </w:tcBorders>
          </w:tcPr>
          <w:p w14:paraId="4B68C8E0" w14:textId="77777777" w:rsidR="00081DA5" w:rsidRPr="00B909DF" w:rsidRDefault="00081DA5" w:rsidP="00081DA5">
            <w:pPr>
              <w:pStyle w:val="Bezodstpw"/>
              <w:rPr>
                <w:snapToGrid w:val="0"/>
              </w:rPr>
            </w:pPr>
            <w:r w:rsidRPr="00B909DF">
              <w:rPr>
                <w:snapToGrid w:val="0"/>
              </w:rPr>
              <w:t>Ilość dozowanego spoiwa</w:t>
            </w:r>
          </w:p>
          <w:p w14:paraId="0DEF2294" w14:textId="77777777" w:rsidR="00081DA5" w:rsidRPr="00B909DF" w:rsidRDefault="00081DA5" w:rsidP="00081DA5">
            <w:pPr>
              <w:pStyle w:val="Bezodstpw"/>
              <w:rPr>
                <w:snapToGrid w:val="0"/>
              </w:rPr>
            </w:pPr>
            <w:r w:rsidRPr="00B909DF">
              <w:rPr>
                <w:snapToGrid w:val="0"/>
              </w:rPr>
              <w:t>na 1 m</w:t>
            </w:r>
            <w:r w:rsidRPr="00B909DF">
              <w:rPr>
                <w:snapToGrid w:val="0"/>
                <w:vertAlign w:val="superscript"/>
              </w:rPr>
              <w:t>2</w:t>
            </w:r>
            <w:r>
              <w:rPr>
                <w:snapToGrid w:val="0"/>
                <w:vertAlign w:val="superscript"/>
              </w:rPr>
              <w:t xml:space="preserve"> </w:t>
            </w:r>
            <w:r w:rsidRPr="00B909DF">
              <w:rPr>
                <w:snapToGrid w:val="0"/>
              </w:rPr>
              <w:t>powierzchni warstwy</w:t>
            </w:r>
          </w:p>
        </w:tc>
        <w:tc>
          <w:tcPr>
            <w:tcW w:w="2835" w:type="dxa"/>
            <w:tcBorders>
              <w:top w:val="nil"/>
            </w:tcBorders>
            <w:vAlign w:val="center"/>
          </w:tcPr>
          <w:p w14:paraId="2A0E3C24" w14:textId="77777777" w:rsidR="00081DA5" w:rsidRPr="00B909DF" w:rsidRDefault="00081DA5" w:rsidP="00081DA5">
            <w:pPr>
              <w:pStyle w:val="Bezodstpw"/>
              <w:rPr>
                <w:snapToGrid w:val="0"/>
              </w:rPr>
            </w:pPr>
            <w:r w:rsidRPr="00B909DF">
              <w:t>2</w:t>
            </w:r>
          </w:p>
        </w:tc>
        <w:tc>
          <w:tcPr>
            <w:tcW w:w="2693" w:type="dxa"/>
            <w:tcBorders>
              <w:top w:val="nil"/>
            </w:tcBorders>
            <w:vAlign w:val="center"/>
          </w:tcPr>
          <w:p w14:paraId="7F2609A4" w14:textId="77777777" w:rsidR="00081DA5" w:rsidRPr="00B909DF" w:rsidRDefault="00081DA5" w:rsidP="00081DA5">
            <w:pPr>
              <w:pStyle w:val="Bezodstpw"/>
              <w:rPr>
                <w:snapToGrid w:val="0"/>
              </w:rPr>
            </w:pPr>
            <w:r w:rsidRPr="00B909DF">
              <w:t>600</w:t>
            </w:r>
          </w:p>
        </w:tc>
      </w:tr>
      <w:tr w:rsidR="00081DA5" w:rsidRPr="00B909DF" w14:paraId="3D1AED3F" w14:textId="77777777" w:rsidTr="00081DA5">
        <w:trPr>
          <w:jc w:val="center"/>
        </w:trPr>
        <w:tc>
          <w:tcPr>
            <w:tcW w:w="418" w:type="dxa"/>
            <w:tcBorders>
              <w:top w:val="nil"/>
            </w:tcBorders>
            <w:vAlign w:val="center"/>
          </w:tcPr>
          <w:p w14:paraId="2A6A9652" w14:textId="77777777" w:rsidR="00081DA5" w:rsidRPr="00B909DF" w:rsidRDefault="00081DA5" w:rsidP="00081DA5">
            <w:pPr>
              <w:pStyle w:val="Bezodstpw"/>
              <w:rPr>
                <w:snapToGrid w:val="0"/>
              </w:rPr>
            </w:pPr>
            <w:r w:rsidRPr="00B909DF">
              <w:rPr>
                <w:snapToGrid w:val="0"/>
              </w:rPr>
              <w:t>4</w:t>
            </w:r>
          </w:p>
        </w:tc>
        <w:tc>
          <w:tcPr>
            <w:tcW w:w="2913" w:type="dxa"/>
            <w:tcBorders>
              <w:top w:val="nil"/>
            </w:tcBorders>
            <w:vAlign w:val="center"/>
          </w:tcPr>
          <w:p w14:paraId="561596B0" w14:textId="77777777" w:rsidR="00081DA5" w:rsidRPr="00B909DF" w:rsidRDefault="00081DA5" w:rsidP="00081DA5">
            <w:pPr>
              <w:pStyle w:val="Bezodstpw"/>
              <w:rPr>
                <w:snapToGrid w:val="0"/>
              </w:rPr>
            </w:pPr>
            <w:r w:rsidRPr="00B909DF">
              <w:rPr>
                <w:snapToGrid w:val="0"/>
              </w:rPr>
              <w:t>Wytrzymałość na ściskanie</w:t>
            </w:r>
          </w:p>
        </w:tc>
        <w:tc>
          <w:tcPr>
            <w:tcW w:w="5528" w:type="dxa"/>
            <w:gridSpan w:val="2"/>
            <w:tcBorders>
              <w:top w:val="nil"/>
            </w:tcBorders>
            <w:vAlign w:val="center"/>
          </w:tcPr>
          <w:p w14:paraId="1542C20B" w14:textId="77777777" w:rsidR="00081DA5" w:rsidRPr="00B909DF" w:rsidRDefault="00081DA5" w:rsidP="00081DA5">
            <w:pPr>
              <w:pStyle w:val="Bezodstpw"/>
              <w:rPr>
                <w:snapToGrid w:val="0"/>
              </w:rPr>
            </w:pPr>
            <w:r w:rsidRPr="00B909DF">
              <w:rPr>
                <w:snapToGrid w:val="0"/>
              </w:rPr>
              <w:t>1 seria próbek (min. 3 próbki) na każde 3000 m</w:t>
            </w:r>
            <w:r w:rsidRPr="00B909DF">
              <w:rPr>
                <w:snapToGrid w:val="0"/>
                <w:vertAlign w:val="superscript"/>
              </w:rPr>
              <w:t xml:space="preserve">2 </w:t>
            </w:r>
            <w:r w:rsidRPr="00B909DF">
              <w:rPr>
                <w:snapToGrid w:val="0"/>
              </w:rPr>
              <w:t>wbudowanej warstwy, lecz nie rzadziej niż raz na dziennej działce roboczej</w:t>
            </w:r>
          </w:p>
        </w:tc>
      </w:tr>
      <w:tr w:rsidR="00081DA5" w:rsidRPr="00B909DF" w14:paraId="61267FD7" w14:textId="77777777" w:rsidTr="00081DA5">
        <w:trPr>
          <w:jc w:val="center"/>
        </w:trPr>
        <w:tc>
          <w:tcPr>
            <w:tcW w:w="418" w:type="dxa"/>
            <w:tcBorders>
              <w:top w:val="nil"/>
              <w:bottom w:val="single" w:sz="4" w:space="0" w:color="auto"/>
            </w:tcBorders>
            <w:vAlign w:val="center"/>
          </w:tcPr>
          <w:p w14:paraId="4D0C6E24" w14:textId="77777777" w:rsidR="00081DA5" w:rsidRPr="00B909DF" w:rsidRDefault="00081DA5" w:rsidP="00081DA5">
            <w:pPr>
              <w:pStyle w:val="Bezodstpw"/>
              <w:rPr>
                <w:snapToGrid w:val="0"/>
              </w:rPr>
            </w:pPr>
            <w:r w:rsidRPr="00B909DF">
              <w:rPr>
                <w:snapToGrid w:val="0"/>
              </w:rPr>
              <w:t>5</w:t>
            </w:r>
          </w:p>
        </w:tc>
        <w:tc>
          <w:tcPr>
            <w:tcW w:w="2913" w:type="dxa"/>
            <w:tcBorders>
              <w:top w:val="nil"/>
              <w:bottom w:val="single" w:sz="4" w:space="0" w:color="auto"/>
            </w:tcBorders>
          </w:tcPr>
          <w:p w14:paraId="70EA3643" w14:textId="77777777" w:rsidR="00081DA5" w:rsidRPr="00B909DF" w:rsidRDefault="00081DA5" w:rsidP="00081DA5">
            <w:pPr>
              <w:pStyle w:val="Bezodstpw"/>
              <w:rPr>
                <w:snapToGrid w:val="0"/>
              </w:rPr>
            </w:pPr>
            <w:r w:rsidRPr="00B909DF">
              <w:rPr>
                <w:snapToGrid w:val="0"/>
              </w:rPr>
              <w:t xml:space="preserve">Wskaźnik zagęszczenia </w:t>
            </w:r>
          </w:p>
        </w:tc>
        <w:tc>
          <w:tcPr>
            <w:tcW w:w="2835" w:type="dxa"/>
            <w:tcBorders>
              <w:top w:val="nil"/>
              <w:bottom w:val="single" w:sz="4" w:space="0" w:color="auto"/>
            </w:tcBorders>
          </w:tcPr>
          <w:p w14:paraId="6430AAB7" w14:textId="77777777" w:rsidR="00081DA5" w:rsidRPr="00B909DF" w:rsidRDefault="00081DA5" w:rsidP="00081DA5">
            <w:pPr>
              <w:pStyle w:val="Bezodstpw"/>
              <w:rPr>
                <w:snapToGrid w:val="0"/>
              </w:rPr>
            </w:pPr>
            <w:r w:rsidRPr="00B909DF">
              <w:rPr>
                <w:snapToGrid w:val="0"/>
              </w:rPr>
              <w:t>2</w:t>
            </w:r>
          </w:p>
        </w:tc>
        <w:tc>
          <w:tcPr>
            <w:tcW w:w="2693" w:type="dxa"/>
            <w:tcBorders>
              <w:top w:val="nil"/>
              <w:bottom w:val="single" w:sz="4" w:space="0" w:color="auto"/>
            </w:tcBorders>
          </w:tcPr>
          <w:p w14:paraId="3A120A6B" w14:textId="77777777" w:rsidR="00081DA5" w:rsidRPr="00B909DF" w:rsidRDefault="00081DA5" w:rsidP="00081DA5">
            <w:pPr>
              <w:pStyle w:val="Bezodstpw"/>
              <w:rPr>
                <w:snapToGrid w:val="0"/>
              </w:rPr>
            </w:pPr>
            <w:r w:rsidRPr="00B909DF">
              <w:rPr>
                <w:snapToGrid w:val="0"/>
              </w:rPr>
              <w:t>600</w:t>
            </w:r>
          </w:p>
        </w:tc>
      </w:tr>
      <w:tr w:rsidR="00081DA5" w:rsidRPr="00B909DF" w14:paraId="4315324D" w14:textId="77777777" w:rsidTr="00081DA5">
        <w:trPr>
          <w:jc w:val="center"/>
        </w:trPr>
        <w:tc>
          <w:tcPr>
            <w:tcW w:w="418" w:type="dxa"/>
            <w:tcBorders>
              <w:top w:val="single" w:sz="4" w:space="0" w:color="auto"/>
              <w:left w:val="single" w:sz="4" w:space="0" w:color="auto"/>
              <w:bottom w:val="single" w:sz="4" w:space="0" w:color="auto"/>
              <w:right w:val="single" w:sz="4" w:space="0" w:color="auto"/>
            </w:tcBorders>
            <w:vAlign w:val="center"/>
          </w:tcPr>
          <w:p w14:paraId="1D033433" w14:textId="77777777" w:rsidR="00081DA5" w:rsidRPr="00B909DF" w:rsidRDefault="00081DA5" w:rsidP="00081DA5">
            <w:pPr>
              <w:pStyle w:val="Bezodstpw"/>
              <w:rPr>
                <w:snapToGrid w:val="0"/>
              </w:rPr>
            </w:pPr>
            <w:r w:rsidRPr="00B909DF">
              <w:rPr>
                <w:snapToGrid w:val="0"/>
              </w:rPr>
              <w:t>6</w:t>
            </w:r>
          </w:p>
        </w:tc>
        <w:tc>
          <w:tcPr>
            <w:tcW w:w="2913" w:type="dxa"/>
            <w:tcBorders>
              <w:top w:val="single" w:sz="4" w:space="0" w:color="auto"/>
              <w:left w:val="single" w:sz="4" w:space="0" w:color="auto"/>
              <w:bottom w:val="single" w:sz="4" w:space="0" w:color="auto"/>
              <w:right w:val="single" w:sz="4" w:space="0" w:color="auto"/>
            </w:tcBorders>
          </w:tcPr>
          <w:p w14:paraId="1EF63AE2" w14:textId="77777777" w:rsidR="00081DA5" w:rsidRPr="00B909DF" w:rsidRDefault="00081DA5" w:rsidP="00081DA5">
            <w:pPr>
              <w:pStyle w:val="Bezodstpw"/>
              <w:rPr>
                <w:snapToGrid w:val="0"/>
              </w:rPr>
            </w:pPr>
            <w:r w:rsidRPr="00B909DF">
              <w:rPr>
                <w:snapToGrid w:val="0"/>
              </w:rPr>
              <w:t>Nośność warstwy</w:t>
            </w:r>
            <w:r>
              <w:rPr>
                <w:snapToGrid w:val="0"/>
              </w:rPr>
              <w:t xml:space="preserve"> </w:t>
            </w:r>
          </w:p>
        </w:tc>
        <w:tc>
          <w:tcPr>
            <w:tcW w:w="5528" w:type="dxa"/>
            <w:gridSpan w:val="2"/>
            <w:tcBorders>
              <w:top w:val="single" w:sz="4" w:space="0" w:color="auto"/>
              <w:left w:val="single" w:sz="4" w:space="0" w:color="auto"/>
              <w:bottom w:val="single" w:sz="4" w:space="0" w:color="auto"/>
              <w:right w:val="single" w:sz="4" w:space="0" w:color="auto"/>
            </w:tcBorders>
          </w:tcPr>
          <w:p w14:paraId="673DA5F9" w14:textId="77777777" w:rsidR="00081DA5" w:rsidRPr="00B909DF" w:rsidRDefault="00081DA5" w:rsidP="00081DA5">
            <w:pPr>
              <w:pStyle w:val="Bezodstpw"/>
              <w:rPr>
                <w:snapToGrid w:val="0"/>
              </w:rPr>
            </w:pPr>
            <w:r w:rsidRPr="00B909DF">
              <w:rPr>
                <w:snapToGrid w:val="0"/>
              </w:rPr>
              <w:t>3 razy na każde 2000 m</w:t>
            </w:r>
            <w:r w:rsidRPr="00B909DF">
              <w:rPr>
                <w:snapToGrid w:val="0"/>
                <w:vertAlign w:val="superscript"/>
              </w:rPr>
              <w:t>2</w:t>
            </w:r>
          </w:p>
        </w:tc>
      </w:tr>
    </w:tbl>
    <w:p w14:paraId="0FAB6C65" w14:textId="77777777" w:rsidR="00BE5C22" w:rsidRDefault="00BE5C22">
      <w:pPr>
        <w:spacing w:before="0" w:after="200"/>
        <w:jc w:val="left"/>
        <w:rPr>
          <w:rFonts w:eastAsia="Calibri" w:cs="Arial"/>
          <w:spacing w:val="-2"/>
          <w:szCs w:val="20"/>
        </w:rPr>
      </w:pPr>
      <w:r>
        <w:rPr>
          <w:rFonts w:eastAsia="Calibri" w:cs="Arial"/>
          <w:spacing w:val="-2"/>
          <w:szCs w:val="20"/>
        </w:rPr>
        <w:br w:type="page"/>
      </w:r>
    </w:p>
    <w:p w14:paraId="7FB7CB71" w14:textId="7845250D" w:rsidR="00C7249A" w:rsidRPr="00BE5C22" w:rsidRDefault="00C7249A" w:rsidP="00C7249A">
      <w:pPr>
        <w:autoSpaceDE w:val="0"/>
        <w:autoSpaceDN w:val="0"/>
        <w:adjustRightInd w:val="0"/>
        <w:textAlignment w:val="center"/>
        <w:rPr>
          <w:rFonts w:eastAsia="Calibri" w:cs="Arial"/>
          <w:spacing w:val="-2"/>
          <w:szCs w:val="20"/>
        </w:rPr>
      </w:pPr>
      <w:r w:rsidRPr="00BE5C22">
        <w:rPr>
          <w:rFonts w:eastAsia="Calibri" w:cs="Arial"/>
          <w:spacing w:val="-2"/>
          <w:szCs w:val="20"/>
        </w:rPr>
        <w:t>Tabela 7. Minimalna częstotliwość oraz zakres badań ze strony Wykonawcy dla wykonanej warstwy ulepszonego podłoża z gruntu stabilizowanego spoiwem hydraulicznym lub wapnem</w:t>
      </w: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2693"/>
        <w:gridCol w:w="5953"/>
      </w:tblGrid>
      <w:tr w:rsidR="00C7249A" w:rsidRPr="00B909DF" w14:paraId="14D13678" w14:textId="77777777" w:rsidTr="00C7249A">
        <w:trPr>
          <w:tblHeader/>
        </w:trPr>
        <w:tc>
          <w:tcPr>
            <w:tcW w:w="496" w:type="dxa"/>
            <w:tcBorders>
              <w:bottom w:val="single" w:sz="4" w:space="0" w:color="auto"/>
            </w:tcBorders>
          </w:tcPr>
          <w:p w14:paraId="3D7B3B24" w14:textId="77777777" w:rsidR="00C7249A" w:rsidRPr="00B909DF" w:rsidRDefault="00C7249A" w:rsidP="00C7249A">
            <w:pPr>
              <w:pStyle w:val="Bezodstpw"/>
              <w:rPr>
                <w:snapToGrid w:val="0"/>
              </w:rPr>
            </w:pPr>
            <w:r w:rsidRPr="00B909DF">
              <w:rPr>
                <w:snapToGrid w:val="0"/>
              </w:rPr>
              <w:t>Lp.</w:t>
            </w:r>
          </w:p>
        </w:tc>
        <w:tc>
          <w:tcPr>
            <w:tcW w:w="2693" w:type="dxa"/>
            <w:tcBorders>
              <w:bottom w:val="single" w:sz="4" w:space="0" w:color="auto"/>
            </w:tcBorders>
          </w:tcPr>
          <w:p w14:paraId="3B98B14A" w14:textId="77777777" w:rsidR="00C7249A" w:rsidRPr="00B909DF" w:rsidRDefault="00C7249A" w:rsidP="00C7249A">
            <w:pPr>
              <w:pStyle w:val="Bezodstpw"/>
              <w:rPr>
                <w:snapToGrid w:val="0"/>
              </w:rPr>
            </w:pPr>
            <w:r w:rsidRPr="00B909DF">
              <w:rPr>
                <w:snapToGrid w:val="0"/>
              </w:rPr>
              <w:t xml:space="preserve">Cecha mierzona </w:t>
            </w:r>
          </w:p>
        </w:tc>
        <w:tc>
          <w:tcPr>
            <w:tcW w:w="5953" w:type="dxa"/>
            <w:tcBorders>
              <w:bottom w:val="single" w:sz="4" w:space="0" w:color="auto"/>
            </w:tcBorders>
            <w:vAlign w:val="center"/>
          </w:tcPr>
          <w:p w14:paraId="6BD63C39" w14:textId="77777777" w:rsidR="00C7249A" w:rsidRPr="00B909DF" w:rsidRDefault="00C7249A" w:rsidP="00C7249A">
            <w:pPr>
              <w:pStyle w:val="Bezodstpw"/>
              <w:rPr>
                <w:snapToGrid w:val="0"/>
              </w:rPr>
            </w:pPr>
            <w:r w:rsidRPr="00B909DF">
              <w:rPr>
                <w:snapToGrid w:val="0"/>
              </w:rPr>
              <w:t>Minimalna częstotliwość pomiarów</w:t>
            </w:r>
          </w:p>
        </w:tc>
      </w:tr>
      <w:tr w:rsidR="00C7249A" w:rsidRPr="00B909DF" w14:paraId="53605B8D" w14:textId="77777777" w:rsidTr="00C7249A">
        <w:tc>
          <w:tcPr>
            <w:tcW w:w="496" w:type="dxa"/>
            <w:tcBorders>
              <w:top w:val="single" w:sz="4" w:space="0" w:color="auto"/>
            </w:tcBorders>
            <w:vAlign w:val="center"/>
          </w:tcPr>
          <w:p w14:paraId="39235277" w14:textId="77777777" w:rsidR="00C7249A" w:rsidRPr="00B909DF" w:rsidRDefault="00C7249A" w:rsidP="00C7249A">
            <w:pPr>
              <w:pStyle w:val="Bezodstpw"/>
              <w:rPr>
                <w:snapToGrid w:val="0"/>
              </w:rPr>
            </w:pPr>
            <w:r w:rsidRPr="00B909DF">
              <w:rPr>
                <w:snapToGrid w:val="0"/>
              </w:rPr>
              <w:t>1</w:t>
            </w:r>
          </w:p>
        </w:tc>
        <w:tc>
          <w:tcPr>
            <w:tcW w:w="2693" w:type="dxa"/>
            <w:tcBorders>
              <w:top w:val="single" w:sz="4" w:space="0" w:color="auto"/>
            </w:tcBorders>
            <w:vAlign w:val="center"/>
          </w:tcPr>
          <w:p w14:paraId="1B1F73E7" w14:textId="77777777" w:rsidR="00C7249A" w:rsidRPr="00B909DF" w:rsidRDefault="00C7249A" w:rsidP="00C7249A">
            <w:pPr>
              <w:pStyle w:val="Bezodstpw"/>
              <w:rPr>
                <w:snapToGrid w:val="0"/>
              </w:rPr>
            </w:pPr>
            <w:r w:rsidRPr="00B909DF">
              <w:rPr>
                <w:snapToGrid w:val="0"/>
              </w:rPr>
              <w:t>Grubość</w:t>
            </w:r>
            <w:r>
              <w:rPr>
                <w:snapToGrid w:val="0"/>
              </w:rPr>
              <w:t xml:space="preserve"> </w:t>
            </w:r>
          </w:p>
        </w:tc>
        <w:tc>
          <w:tcPr>
            <w:tcW w:w="5953" w:type="dxa"/>
            <w:tcBorders>
              <w:top w:val="single" w:sz="4" w:space="0" w:color="auto"/>
            </w:tcBorders>
          </w:tcPr>
          <w:p w14:paraId="20AE2223" w14:textId="77777777" w:rsidR="00C7249A" w:rsidRPr="00B909DF" w:rsidRDefault="00C7249A" w:rsidP="00C7249A">
            <w:pPr>
              <w:pStyle w:val="Bezodstpw"/>
              <w:rPr>
                <w:snapToGrid w:val="0"/>
              </w:rPr>
            </w:pPr>
            <w:r w:rsidRPr="00B909DF">
              <w:rPr>
                <w:snapToGrid w:val="0"/>
              </w:rPr>
              <w:t>w 3 punktach, lecz nie rzadziej niż raz na 2000m</w:t>
            </w:r>
            <w:r w:rsidRPr="00B909DF">
              <w:rPr>
                <w:snapToGrid w:val="0"/>
                <w:vertAlign w:val="superscript"/>
              </w:rPr>
              <w:t>2</w:t>
            </w:r>
          </w:p>
        </w:tc>
      </w:tr>
      <w:tr w:rsidR="00C7249A" w:rsidRPr="00B909DF" w14:paraId="7606B058" w14:textId="77777777" w:rsidTr="00C7249A">
        <w:tc>
          <w:tcPr>
            <w:tcW w:w="496" w:type="dxa"/>
            <w:tcBorders>
              <w:top w:val="nil"/>
            </w:tcBorders>
            <w:vAlign w:val="center"/>
          </w:tcPr>
          <w:p w14:paraId="32A50AF6" w14:textId="77777777" w:rsidR="00C7249A" w:rsidRPr="00B909DF" w:rsidRDefault="00C7249A" w:rsidP="00C7249A">
            <w:pPr>
              <w:pStyle w:val="Bezodstpw"/>
              <w:rPr>
                <w:snapToGrid w:val="0"/>
              </w:rPr>
            </w:pPr>
            <w:r w:rsidRPr="00B909DF">
              <w:rPr>
                <w:snapToGrid w:val="0"/>
              </w:rPr>
              <w:t>2</w:t>
            </w:r>
          </w:p>
        </w:tc>
        <w:tc>
          <w:tcPr>
            <w:tcW w:w="2693" w:type="dxa"/>
            <w:tcBorders>
              <w:top w:val="nil"/>
            </w:tcBorders>
            <w:vAlign w:val="center"/>
          </w:tcPr>
          <w:p w14:paraId="00A257F0" w14:textId="77777777" w:rsidR="00C7249A" w:rsidRPr="00B909DF" w:rsidRDefault="00C7249A" w:rsidP="00C7249A">
            <w:pPr>
              <w:pStyle w:val="Bezodstpw"/>
              <w:rPr>
                <w:snapToGrid w:val="0"/>
              </w:rPr>
            </w:pPr>
            <w:r w:rsidRPr="00B909DF">
              <w:rPr>
                <w:snapToGrid w:val="0"/>
              </w:rPr>
              <w:t xml:space="preserve">Szerokość </w:t>
            </w:r>
          </w:p>
        </w:tc>
        <w:tc>
          <w:tcPr>
            <w:tcW w:w="5953" w:type="dxa"/>
            <w:tcBorders>
              <w:top w:val="nil"/>
            </w:tcBorders>
          </w:tcPr>
          <w:p w14:paraId="6F143A1F" w14:textId="77777777" w:rsidR="00C7249A" w:rsidRPr="00B909DF" w:rsidRDefault="00C7249A" w:rsidP="00C7249A">
            <w:pPr>
              <w:pStyle w:val="Bezodstpw"/>
              <w:rPr>
                <w:snapToGrid w:val="0"/>
              </w:rPr>
            </w:pPr>
            <w:r w:rsidRPr="00B909DF">
              <w:rPr>
                <w:snapToGrid w:val="0"/>
              </w:rPr>
              <w:t xml:space="preserve">10 razy na 1 km </w:t>
            </w:r>
          </w:p>
        </w:tc>
      </w:tr>
      <w:tr w:rsidR="00C7249A" w:rsidRPr="00B909DF" w14:paraId="768294C8" w14:textId="77777777" w:rsidTr="00C7249A">
        <w:tc>
          <w:tcPr>
            <w:tcW w:w="496" w:type="dxa"/>
            <w:vAlign w:val="center"/>
          </w:tcPr>
          <w:p w14:paraId="79A819B9" w14:textId="77777777" w:rsidR="00C7249A" w:rsidRPr="00B909DF" w:rsidRDefault="00C7249A" w:rsidP="00C7249A">
            <w:pPr>
              <w:pStyle w:val="Bezodstpw"/>
              <w:rPr>
                <w:snapToGrid w:val="0"/>
              </w:rPr>
            </w:pPr>
            <w:r w:rsidRPr="00B909DF">
              <w:rPr>
                <w:snapToGrid w:val="0"/>
              </w:rPr>
              <w:t>3</w:t>
            </w:r>
          </w:p>
        </w:tc>
        <w:tc>
          <w:tcPr>
            <w:tcW w:w="2693" w:type="dxa"/>
          </w:tcPr>
          <w:p w14:paraId="40EFD4DA" w14:textId="77777777" w:rsidR="00C7249A" w:rsidRPr="00B909DF" w:rsidRDefault="00C7249A" w:rsidP="00C7249A">
            <w:pPr>
              <w:pStyle w:val="Bezodstpw"/>
              <w:rPr>
                <w:snapToGrid w:val="0"/>
              </w:rPr>
            </w:pPr>
            <w:r w:rsidRPr="00B909DF">
              <w:rPr>
                <w:snapToGrid w:val="0"/>
              </w:rPr>
              <w:t>Równość podłużna</w:t>
            </w:r>
          </w:p>
        </w:tc>
        <w:tc>
          <w:tcPr>
            <w:tcW w:w="5953" w:type="dxa"/>
          </w:tcPr>
          <w:p w14:paraId="4BC598C5" w14:textId="77777777" w:rsidR="00C7249A" w:rsidRPr="00B909DF" w:rsidRDefault="00C7249A" w:rsidP="00C7249A">
            <w:pPr>
              <w:pStyle w:val="Bezodstpw"/>
              <w:rPr>
                <w:snapToGrid w:val="0"/>
              </w:rPr>
            </w:pPr>
            <w:r w:rsidRPr="00B909DF">
              <w:t>w sposób ciągły planografem lub co 20 m łatą na każdym pasie ruchu</w:t>
            </w:r>
          </w:p>
        </w:tc>
      </w:tr>
      <w:tr w:rsidR="00C7249A" w:rsidRPr="00B909DF" w14:paraId="5325BA94" w14:textId="77777777" w:rsidTr="00C7249A">
        <w:tc>
          <w:tcPr>
            <w:tcW w:w="496" w:type="dxa"/>
            <w:vAlign w:val="center"/>
          </w:tcPr>
          <w:p w14:paraId="0A92A6FC" w14:textId="77777777" w:rsidR="00C7249A" w:rsidRPr="00B909DF" w:rsidRDefault="00C7249A" w:rsidP="00C7249A">
            <w:pPr>
              <w:pStyle w:val="Bezodstpw"/>
              <w:rPr>
                <w:snapToGrid w:val="0"/>
              </w:rPr>
            </w:pPr>
            <w:r w:rsidRPr="00B909DF">
              <w:rPr>
                <w:snapToGrid w:val="0"/>
              </w:rPr>
              <w:t>4</w:t>
            </w:r>
          </w:p>
        </w:tc>
        <w:tc>
          <w:tcPr>
            <w:tcW w:w="2693" w:type="dxa"/>
          </w:tcPr>
          <w:p w14:paraId="371CBB6F" w14:textId="77777777" w:rsidR="00C7249A" w:rsidRPr="00B909DF" w:rsidRDefault="00C7249A" w:rsidP="00C7249A">
            <w:pPr>
              <w:pStyle w:val="Bezodstpw"/>
              <w:rPr>
                <w:snapToGrid w:val="0"/>
              </w:rPr>
            </w:pPr>
            <w:r w:rsidRPr="00B909DF">
              <w:rPr>
                <w:snapToGrid w:val="0"/>
              </w:rPr>
              <w:t>Równość poprzeczna</w:t>
            </w:r>
          </w:p>
        </w:tc>
        <w:tc>
          <w:tcPr>
            <w:tcW w:w="5953" w:type="dxa"/>
          </w:tcPr>
          <w:p w14:paraId="644F5967" w14:textId="77777777" w:rsidR="00C7249A" w:rsidRPr="00B909DF" w:rsidRDefault="00C7249A" w:rsidP="00C7249A">
            <w:pPr>
              <w:pStyle w:val="Bezodstpw"/>
              <w:rPr>
                <w:snapToGrid w:val="0"/>
              </w:rPr>
            </w:pPr>
            <w:r w:rsidRPr="00B909DF">
              <w:rPr>
                <w:snapToGrid w:val="0"/>
              </w:rPr>
              <w:t>10 razy na 1 km</w:t>
            </w:r>
            <w:r>
              <w:rPr>
                <w:snapToGrid w:val="0"/>
              </w:rPr>
              <w:t xml:space="preserve"> </w:t>
            </w:r>
          </w:p>
        </w:tc>
      </w:tr>
      <w:tr w:rsidR="00C7249A" w:rsidRPr="00B909DF" w14:paraId="07751211" w14:textId="77777777" w:rsidTr="00C7249A">
        <w:tc>
          <w:tcPr>
            <w:tcW w:w="496" w:type="dxa"/>
            <w:vAlign w:val="center"/>
          </w:tcPr>
          <w:p w14:paraId="6973AAC3" w14:textId="77777777" w:rsidR="00C7249A" w:rsidRPr="00B909DF" w:rsidRDefault="00C7249A" w:rsidP="00C7249A">
            <w:pPr>
              <w:pStyle w:val="Bezodstpw"/>
              <w:rPr>
                <w:snapToGrid w:val="0"/>
              </w:rPr>
            </w:pPr>
            <w:r w:rsidRPr="00B909DF">
              <w:rPr>
                <w:snapToGrid w:val="0"/>
              </w:rPr>
              <w:t>5</w:t>
            </w:r>
          </w:p>
        </w:tc>
        <w:tc>
          <w:tcPr>
            <w:tcW w:w="2693" w:type="dxa"/>
          </w:tcPr>
          <w:p w14:paraId="156AE35E" w14:textId="77777777" w:rsidR="00C7249A" w:rsidRPr="00B909DF" w:rsidRDefault="00C7249A" w:rsidP="00C7249A">
            <w:pPr>
              <w:pStyle w:val="Bezodstpw"/>
              <w:rPr>
                <w:snapToGrid w:val="0"/>
              </w:rPr>
            </w:pPr>
            <w:r w:rsidRPr="00B909DF">
              <w:rPr>
                <w:snapToGrid w:val="0"/>
              </w:rPr>
              <w:t>Spadki poprzeczne</w:t>
            </w:r>
          </w:p>
        </w:tc>
        <w:tc>
          <w:tcPr>
            <w:tcW w:w="5953" w:type="dxa"/>
          </w:tcPr>
          <w:p w14:paraId="40A14F89" w14:textId="77777777" w:rsidR="00C7249A" w:rsidRPr="00B909DF" w:rsidRDefault="00C7249A" w:rsidP="00C7249A">
            <w:pPr>
              <w:pStyle w:val="Bezodstpw"/>
              <w:rPr>
                <w:snapToGrid w:val="0"/>
              </w:rPr>
            </w:pPr>
            <w:r w:rsidRPr="00B909DF">
              <w:rPr>
                <w:snapToGrid w:val="0"/>
              </w:rPr>
              <w:t>10 razy na 1 km</w:t>
            </w:r>
          </w:p>
        </w:tc>
      </w:tr>
      <w:tr w:rsidR="00C7249A" w:rsidRPr="00B909DF" w14:paraId="72584B82" w14:textId="77777777" w:rsidTr="00C7249A">
        <w:tc>
          <w:tcPr>
            <w:tcW w:w="496" w:type="dxa"/>
            <w:vAlign w:val="center"/>
          </w:tcPr>
          <w:p w14:paraId="3142BABE" w14:textId="77777777" w:rsidR="00C7249A" w:rsidRPr="00B909DF" w:rsidRDefault="00C7249A" w:rsidP="00C7249A">
            <w:pPr>
              <w:pStyle w:val="Bezodstpw"/>
              <w:rPr>
                <w:snapToGrid w:val="0"/>
              </w:rPr>
            </w:pPr>
            <w:r w:rsidRPr="00B909DF">
              <w:rPr>
                <w:snapToGrid w:val="0"/>
              </w:rPr>
              <w:t>6</w:t>
            </w:r>
          </w:p>
        </w:tc>
        <w:tc>
          <w:tcPr>
            <w:tcW w:w="2693" w:type="dxa"/>
          </w:tcPr>
          <w:p w14:paraId="6802D713" w14:textId="77777777" w:rsidR="00C7249A" w:rsidRPr="00B909DF" w:rsidRDefault="00C7249A" w:rsidP="00C7249A">
            <w:pPr>
              <w:pStyle w:val="Bezodstpw"/>
              <w:rPr>
                <w:snapToGrid w:val="0"/>
              </w:rPr>
            </w:pPr>
            <w:r w:rsidRPr="00B909DF">
              <w:rPr>
                <w:snapToGrid w:val="0"/>
              </w:rPr>
              <w:t>Rzędne wysokościowe i ukształtowanie w planie</w:t>
            </w:r>
          </w:p>
        </w:tc>
        <w:tc>
          <w:tcPr>
            <w:tcW w:w="5953" w:type="dxa"/>
          </w:tcPr>
          <w:p w14:paraId="5001DBC1" w14:textId="77777777" w:rsidR="00C7249A" w:rsidRPr="00B909DF" w:rsidRDefault="00C7249A" w:rsidP="00C7249A">
            <w:pPr>
              <w:pStyle w:val="Bezodstpw"/>
              <w:rPr>
                <w:snapToGrid w:val="0"/>
              </w:rPr>
            </w:pPr>
            <w:r w:rsidRPr="00B909DF">
              <w:rPr>
                <w:snapToGrid w:val="0"/>
              </w:rPr>
              <w:t>dla każdej jezdni co 25 m na odcinkach prostych i co 10 m na łukach w osi jezdni i na jej krawędziach</w:t>
            </w:r>
          </w:p>
        </w:tc>
      </w:tr>
    </w:tbl>
    <w:p w14:paraId="3792C17A" w14:textId="7A6E1CD4" w:rsidR="00C7249A" w:rsidRPr="00B909DF" w:rsidRDefault="00C7249A" w:rsidP="00C7249A">
      <w:pPr>
        <w:rPr>
          <w:rFonts w:cs="Arial"/>
          <w:szCs w:val="20"/>
        </w:rPr>
      </w:pPr>
      <w:r w:rsidRPr="00B909DF">
        <w:rPr>
          <w:rFonts w:cs="Arial"/>
          <w:szCs w:val="20"/>
        </w:rPr>
        <w:t xml:space="preserve">Dopuszczalne tolerancje wobec poszczególnych cech geometrycznych wykonanej warstwy podano w </w:t>
      </w:r>
      <w:r>
        <w:rPr>
          <w:rFonts w:cs="Arial"/>
          <w:szCs w:val="20"/>
        </w:rPr>
        <w:t>Tabeli</w:t>
      </w:r>
      <w:r w:rsidRPr="00B909DF">
        <w:rPr>
          <w:rFonts w:cs="Arial"/>
          <w:szCs w:val="20"/>
        </w:rPr>
        <w:t xml:space="preserve"> 8.</w:t>
      </w:r>
    </w:p>
    <w:p w14:paraId="0B141CE0" w14:textId="7F13B7B1" w:rsidR="00C7249A" w:rsidRPr="00BE5C22" w:rsidRDefault="00C7249A" w:rsidP="00BE5C22">
      <w:r w:rsidRPr="00BE5C22">
        <w:t xml:space="preserve">Tabela 8. Dopuszczalne tolerancje wobec poszczególnych cech geometrycznych wykonanej warstwy </w:t>
      </w:r>
    </w:p>
    <w:tbl>
      <w:tblPr>
        <w:tblW w:w="7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2552"/>
      </w:tblGrid>
      <w:tr w:rsidR="00C7249A" w:rsidRPr="00B909DF" w14:paraId="20639916" w14:textId="77777777" w:rsidTr="00166A94">
        <w:trPr>
          <w:tblHeader/>
          <w:jc w:val="center"/>
        </w:trPr>
        <w:tc>
          <w:tcPr>
            <w:tcW w:w="496" w:type="dxa"/>
          </w:tcPr>
          <w:p w14:paraId="4A58F80C" w14:textId="77777777" w:rsidR="00C7249A" w:rsidRPr="00B909DF" w:rsidRDefault="00C7249A" w:rsidP="00C7249A">
            <w:pPr>
              <w:pStyle w:val="Bezodstpw"/>
              <w:rPr>
                <w:snapToGrid w:val="0"/>
              </w:rPr>
            </w:pPr>
            <w:r w:rsidRPr="00B909DF">
              <w:rPr>
                <w:snapToGrid w:val="0"/>
              </w:rPr>
              <w:t>Lp.</w:t>
            </w:r>
          </w:p>
        </w:tc>
        <w:tc>
          <w:tcPr>
            <w:tcW w:w="4819" w:type="dxa"/>
          </w:tcPr>
          <w:p w14:paraId="5230B26F" w14:textId="77777777" w:rsidR="00C7249A" w:rsidRPr="00B909DF" w:rsidRDefault="00C7249A" w:rsidP="00C7249A">
            <w:pPr>
              <w:pStyle w:val="Bezodstpw"/>
              <w:rPr>
                <w:snapToGrid w:val="0"/>
              </w:rPr>
            </w:pPr>
            <w:r w:rsidRPr="00B909DF">
              <w:rPr>
                <w:snapToGrid w:val="0"/>
              </w:rPr>
              <w:t>Cecha mierzona</w:t>
            </w:r>
          </w:p>
        </w:tc>
        <w:tc>
          <w:tcPr>
            <w:tcW w:w="2552" w:type="dxa"/>
            <w:vAlign w:val="center"/>
          </w:tcPr>
          <w:p w14:paraId="313A3081" w14:textId="77777777" w:rsidR="00C7249A" w:rsidRPr="00B909DF" w:rsidRDefault="00C7249A" w:rsidP="00C7249A">
            <w:pPr>
              <w:pStyle w:val="Bezodstpw"/>
              <w:rPr>
                <w:snapToGrid w:val="0"/>
              </w:rPr>
            </w:pPr>
            <w:r w:rsidRPr="00B909DF">
              <w:rPr>
                <w:snapToGrid w:val="0"/>
              </w:rPr>
              <w:t>Tolerancja</w:t>
            </w:r>
          </w:p>
        </w:tc>
      </w:tr>
      <w:tr w:rsidR="00C7249A" w:rsidRPr="00B909DF" w14:paraId="45E4330D" w14:textId="77777777" w:rsidTr="00166A94">
        <w:trPr>
          <w:jc w:val="center"/>
        </w:trPr>
        <w:tc>
          <w:tcPr>
            <w:tcW w:w="496" w:type="dxa"/>
            <w:vAlign w:val="center"/>
          </w:tcPr>
          <w:p w14:paraId="27F49AC4" w14:textId="77777777" w:rsidR="00C7249A" w:rsidRPr="00B909DF" w:rsidRDefault="00C7249A" w:rsidP="00C7249A">
            <w:pPr>
              <w:pStyle w:val="Bezodstpw"/>
              <w:rPr>
                <w:snapToGrid w:val="0"/>
              </w:rPr>
            </w:pPr>
            <w:r w:rsidRPr="00B909DF">
              <w:rPr>
                <w:snapToGrid w:val="0"/>
              </w:rPr>
              <w:t>1</w:t>
            </w:r>
          </w:p>
        </w:tc>
        <w:tc>
          <w:tcPr>
            <w:tcW w:w="4819" w:type="dxa"/>
            <w:vAlign w:val="center"/>
          </w:tcPr>
          <w:p w14:paraId="6DE20666" w14:textId="77777777" w:rsidR="00C7249A" w:rsidRPr="00B909DF" w:rsidRDefault="00C7249A" w:rsidP="00C7249A">
            <w:pPr>
              <w:pStyle w:val="Bezodstpw"/>
              <w:rPr>
                <w:snapToGrid w:val="0"/>
              </w:rPr>
            </w:pPr>
            <w:r w:rsidRPr="00B909DF">
              <w:rPr>
                <w:snapToGrid w:val="0"/>
              </w:rPr>
              <w:t>Szerokość warstwy</w:t>
            </w:r>
            <w:r>
              <w:rPr>
                <w:snapToGrid w:val="0"/>
              </w:rPr>
              <w:t xml:space="preserve"> </w:t>
            </w:r>
          </w:p>
        </w:tc>
        <w:tc>
          <w:tcPr>
            <w:tcW w:w="2552" w:type="dxa"/>
          </w:tcPr>
          <w:p w14:paraId="131C75E9" w14:textId="77777777" w:rsidR="00C7249A" w:rsidRPr="00B909DF" w:rsidRDefault="00C7249A" w:rsidP="00C7249A">
            <w:pPr>
              <w:pStyle w:val="Bezodstpw"/>
              <w:rPr>
                <w:snapToGrid w:val="0"/>
              </w:rPr>
            </w:pPr>
            <w:r w:rsidRPr="00B909DF">
              <w:rPr>
                <w:snapToGrid w:val="0"/>
              </w:rPr>
              <w:t>+10 cm / - 5 cm</w:t>
            </w:r>
          </w:p>
        </w:tc>
      </w:tr>
      <w:tr w:rsidR="00C7249A" w:rsidRPr="00B909DF" w14:paraId="3696F829" w14:textId="77777777" w:rsidTr="00166A94">
        <w:trPr>
          <w:jc w:val="center"/>
        </w:trPr>
        <w:tc>
          <w:tcPr>
            <w:tcW w:w="496" w:type="dxa"/>
            <w:vAlign w:val="center"/>
          </w:tcPr>
          <w:p w14:paraId="5E875788" w14:textId="77777777" w:rsidR="00C7249A" w:rsidRPr="00B909DF" w:rsidRDefault="00C7249A" w:rsidP="00C7249A">
            <w:pPr>
              <w:pStyle w:val="Bezodstpw"/>
              <w:rPr>
                <w:snapToGrid w:val="0"/>
              </w:rPr>
            </w:pPr>
            <w:r w:rsidRPr="00B909DF">
              <w:rPr>
                <w:snapToGrid w:val="0"/>
              </w:rPr>
              <w:t>2</w:t>
            </w:r>
          </w:p>
        </w:tc>
        <w:tc>
          <w:tcPr>
            <w:tcW w:w="4819" w:type="dxa"/>
            <w:vAlign w:val="center"/>
          </w:tcPr>
          <w:p w14:paraId="0935E622" w14:textId="77777777" w:rsidR="00C7249A" w:rsidRPr="00B909DF" w:rsidRDefault="00C7249A" w:rsidP="00C7249A">
            <w:pPr>
              <w:pStyle w:val="Bezodstpw"/>
              <w:rPr>
                <w:snapToGrid w:val="0"/>
              </w:rPr>
            </w:pPr>
            <w:r w:rsidRPr="00B909DF">
              <w:rPr>
                <w:snapToGrid w:val="0"/>
              </w:rPr>
              <w:t>Nierówności podłużne lub poprzeczne mierzone 4-metrową łatą</w:t>
            </w:r>
            <w:r>
              <w:rPr>
                <w:snapToGrid w:val="0"/>
              </w:rPr>
              <w:t xml:space="preserve"> </w:t>
            </w:r>
          </w:p>
        </w:tc>
        <w:tc>
          <w:tcPr>
            <w:tcW w:w="2552" w:type="dxa"/>
            <w:vAlign w:val="center"/>
          </w:tcPr>
          <w:p w14:paraId="73CA6523" w14:textId="77777777" w:rsidR="00C7249A" w:rsidRPr="00B909DF" w:rsidRDefault="00C7249A" w:rsidP="00C7249A">
            <w:pPr>
              <w:pStyle w:val="Bezodstpw"/>
              <w:rPr>
                <w:snapToGrid w:val="0"/>
              </w:rPr>
            </w:pPr>
            <w:r w:rsidRPr="00B909DF">
              <w:rPr>
                <w:snapToGrid w:val="0"/>
              </w:rPr>
              <w:t>15 mm</w:t>
            </w:r>
          </w:p>
        </w:tc>
      </w:tr>
      <w:tr w:rsidR="00C7249A" w:rsidRPr="00B909DF" w14:paraId="435E9559" w14:textId="77777777" w:rsidTr="00166A94">
        <w:trPr>
          <w:jc w:val="center"/>
        </w:trPr>
        <w:tc>
          <w:tcPr>
            <w:tcW w:w="496" w:type="dxa"/>
            <w:vAlign w:val="center"/>
          </w:tcPr>
          <w:p w14:paraId="58BB0DE4" w14:textId="77777777" w:rsidR="00C7249A" w:rsidRPr="00B909DF" w:rsidRDefault="00C7249A" w:rsidP="00C7249A">
            <w:pPr>
              <w:pStyle w:val="Bezodstpw"/>
              <w:rPr>
                <w:snapToGrid w:val="0"/>
              </w:rPr>
            </w:pPr>
            <w:r w:rsidRPr="00B909DF">
              <w:rPr>
                <w:snapToGrid w:val="0"/>
              </w:rPr>
              <w:t>3</w:t>
            </w:r>
          </w:p>
        </w:tc>
        <w:tc>
          <w:tcPr>
            <w:tcW w:w="4819" w:type="dxa"/>
          </w:tcPr>
          <w:p w14:paraId="1B10CB3B" w14:textId="77777777" w:rsidR="00C7249A" w:rsidRPr="00B909DF" w:rsidRDefault="00C7249A" w:rsidP="00C7249A">
            <w:pPr>
              <w:pStyle w:val="Bezodstpw"/>
              <w:rPr>
                <w:snapToGrid w:val="0"/>
              </w:rPr>
            </w:pPr>
            <w:r w:rsidRPr="00B909DF">
              <w:rPr>
                <w:snapToGrid w:val="0"/>
              </w:rPr>
              <w:t xml:space="preserve">Spadki poprzeczne </w:t>
            </w:r>
          </w:p>
        </w:tc>
        <w:tc>
          <w:tcPr>
            <w:tcW w:w="2552" w:type="dxa"/>
          </w:tcPr>
          <w:p w14:paraId="6E516362" w14:textId="77777777" w:rsidR="00C7249A" w:rsidRPr="00B909DF" w:rsidRDefault="00C7249A" w:rsidP="00C7249A">
            <w:pPr>
              <w:pStyle w:val="Bezodstpw"/>
              <w:rPr>
                <w:snapToGrid w:val="0"/>
              </w:rPr>
            </w:pPr>
            <w:r w:rsidRPr="00B909DF">
              <w:rPr>
                <w:snapToGrid w:val="0"/>
              </w:rPr>
              <w:t>± 0,5 %</w:t>
            </w:r>
          </w:p>
        </w:tc>
      </w:tr>
      <w:tr w:rsidR="00C7249A" w:rsidRPr="00B909DF" w14:paraId="44ABFA4F" w14:textId="77777777" w:rsidTr="00166A94">
        <w:trPr>
          <w:jc w:val="center"/>
        </w:trPr>
        <w:tc>
          <w:tcPr>
            <w:tcW w:w="496" w:type="dxa"/>
            <w:vAlign w:val="center"/>
          </w:tcPr>
          <w:p w14:paraId="1E943CCB" w14:textId="77777777" w:rsidR="00C7249A" w:rsidRPr="00B909DF" w:rsidRDefault="00C7249A" w:rsidP="00C7249A">
            <w:pPr>
              <w:pStyle w:val="Bezodstpw"/>
              <w:rPr>
                <w:snapToGrid w:val="0"/>
              </w:rPr>
            </w:pPr>
            <w:r w:rsidRPr="00B909DF">
              <w:rPr>
                <w:snapToGrid w:val="0"/>
              </w:rPr>
              <w:t>4</w:t>
            </w:r>
          </w:p>
        </w:tc>
        <w:tc>
          <w:tcPr>
            <w:tcW w:w="4819" w:type="dxa"/>
          </w:tcPr>
          <w:p w14:paraId="37ECF9D5" w14:textId="77777777" w:rsidR="00C7249A" w:rsidRPr="00B909DF" w:rsidRDefault="00C7249A" w:rsidP="00C7249A">
            <w:pPr>
              <w:pStyle w:val="Bezodstpw"/>
              <w:rPr>
                <w:snapToGrid w:val="0"/>
              </w:rPr>
            </w:pPr>
            <w:r w:rsidRPr="00B909DF">
              <w:rPr>
                <w:snapToGrid w:val="0"/>
              </w:rPr>
              <w:t>Rzędne wysokościowe</w:t>
            </w:r>
          </w:p>
        </w:tc>
        <w:tc>
          <w:tcPr>
            <w:tcW w:w="2552" w:type="dxa"/>
          </w:tcPr>
          <w:p w14:paraId="1939422A" w14:textId="77777777" w:rsidR="00C7249A" w:rsidRPr="00B909DF" w:rsidRDefault="00C7249A" w:rsidP="00C7249A">
            <w:pPr>
              <w:pStyle w:val="Bezodstpw"/>
              <w:rPr>
                <w:snapToGrid w:val="0"/>
              </w:rPr>
            </w:pPr>
            <w:r w:rsidRPr="00B909DF">
              <w:rPr>
                <w:snapToGrid w:val="0"/>
              </w:rPr>
              <w:t>- 2 cm, + 0 cm</w:t>
            </w:r>
          </w:p>
        </w:tc>
      </w:tr>
      <w:tr w:rsidR="00C7249A" w:rsidRPr="00B909DF" w14:paraId="027FAEEF" w14:textId="77777777" w:rsidTr="00166A94">
        <w:trPr>
          <w:jc w:val="center"/>
        </w:trPr>
        <w:tc>
          <w:tcPr>
            <w:tcW w:w="496" w:type="dxa"/>
            <w:vAlign w:val="center"/>
          </w:tcPr>
          <w:p w14:paraId="14AE7341" w14:textId="77777777" w:rsidR="00C7249A" w:rsidRPr="00B909DF" w:rsidRDefault="00C7249A" w:rsidP="00C7249A">
            <w:pPr>
              <w:pStyle w:val="Bezodstpw"/>
              <w:rPr>
                <w:snapToGrid w:val="0"/>
              </w:rPr>
            </w:pPr>
            <w:r w:rsidRPr="00B909DF">
              <w:rPr>
                <w:snapToGrid w:val="0"/>
              </w:rPr>
              <w:t>5</w:t>
            </w:r>
          </w:p>
        </w:tc>
        <w:tc>
          <w:tcPr>
            <w:tcW w:w="4819" w:type="dxa"/>
          </w:tcPr>
          <w:p w14:paraId="03885431" w14:textId="77777777" w:rsidR="00C7249A" w:rsidRPr="00B909DF" w:rsidRDefault="00C7249A" w:rsidP="00C7249A">
            <w:pPr>
              <w:pStyle w:val="Bezodstpw"/>
              <w:rPr>
                <w:snapToGrid w:val="0"/>
              </w:rPr>
            </w:pPr>
            <w:r w:rsidRPr="00B909DF">
              <w:rPr>
                <w:snapToGrid w:val="0"/>
              </w:rPr>
              <w:t xml:space="preserve">Ukształtowanie osi w planie </w:t>
            </w:r>
          </w:p>
        </w:tc>
        <w:tc>
          <w:tcPr>
            <w:tcW w:w="2552" w:type="dxa"/>
          </w:tcPr>
          <w:p w14:paraId="20128B88" w14:textId="77777777" w:rsidR="00C7249A" w:rsidRPr="00B909DF" w:rsidRDefault="00C7249A" w:rsidP="00C7249A">
            <w:pPr>
              <w:pStyle w:val="Bezodstpw"/>
              <w:rPr>
                <w:snapToGrid w:val="0"/>
              </w:rPr>
            </w:pPr>
            <w:r w:rsidRPr="00B909DF">
              <w:rPr>
                <w:snapToGrid w:val="0"/>
              </w:rPr>
              <w:t>± 5 cm</w:t>
            </w:r>
          </w:p>
        </w:tc>
      </w:tr>
      <w:tr w:rsidR="00C7249A" w:rsidRPr="00B909DF" w14:paraId="78810494" w14:textId="77777777" w:rsidTr="00166A94">
        <w:trPr>
          <w:jc w:val="center"/>
        </w:trPr>
        <w:tc>
          <w:tcPr>
            <w:tcW w:w="496" w:type="dxa"/>
            <w:vAlign w:val="center"/>
          </w:tcPr>
          <w:p w14:paraId="7766C815" w14:textId="77777777" w:rsidR="00C7249A" w:rsidRPr="00B909DF" w:rsidRDefault="00C7249A" w:rsidP="00C7249A">
            <w:pPr>
              <w:pStyle w:val="Bezodstpw"/>
              <w:rPr>
                <w:snapToGrid w:val="0"/>
              </w:rPr>
            </w:pPr>
            <w:r w:rsidRPr="00B909DF">
              <w:rPr>
                <w:snapToGrid w:val="0"/>
              </w:rPr>
              <w:t>6</w:t>
            </w:r>
          </w:p>
        </w:tc>
        <w:tc>
          <w:tcPr>
            <w:tcW w:w="4819" w:type="dxa"/>
          </w:tcPr>
          <w:p w14:paraId="3D16D5DA" w14:textId="77777777" w:rsidR="00C7249A" w:rsidRPr="00B909DF" w:rsidRDefault="00C7249A" w:rsidP="00C7249A">
            <w:pPr>
              <w:pStyle w:val="Bezodstpw"/>
              <w:rPr>
                <w:snapToGrid w:val="0"/>
              </w:rPr>
            </w:pPr>
            <w:r w:rsidRPr="00B909DF">
              <w:rPr>
                <w:snapToGrid w:val="0"/>
              </w:rPr>
              <w:t xml:space="preserve">Grubość warstwy </w:t>
            </w:r>
          </w:p>
        </w:tc>
        <w:tc>
          <w:tcPr>
            <w:tcW w:w="2552" w:type="dxa"/>
          </w:tcPr>
          <w:p w14:paraId="3016DF4B" w14:textId="77777777" w:rsidR="00C7249A" w:rsidRPr="00B909DF" w:rsidRDefault="00C7249A" w:rsidP="00C7249A">
            <w:pPr>
              <w:pStyle w:val="Bezodstpw"/>
              <w:rPr>
                <w:snapToGrid w:val="0"/>
              </w:rPr>
            </w:pPr>
            <w:r w:rsidRPr="00B909DF">
              <w:rPr>
                <w:snapToGrid w:val="0"/>
              </w:rPr>
              <w:t>± 10 %</w:t>
            </w:r>
          </w:p>
        </w:tc>
      </w:tr>
    </w:tbl>
    <w:p w14:paraId="444F5CAC" w14:textId="166A98C9" w:rsidR="00646E9B" w:rsidRPr="009974D5" w:rsidRDefault="00646E9B" w:rsidP="00097248">
      <w:pPr>
        <w:pStyle w:val="Nagwek2"/>
      </w:pPr>
      <w:bookmarkStart w:id="44" w:name="_Toc64387257"/>
      <w:r w:rsidRPr="009974D5">
        <w:t xml:space="preserve">Badania </w:t>
      </w:r>
      <w:r w:rsidR="00147FEB" w:rsidRPr="009974D5">
        <w:t xml:space="preserve">i pomiary </w:t>
      </w:r>
      <w:r w:rsidRPr="009974D5">
        <w:t>kontrolne</w:t>
      </w:r>
      <w:ins w:id="45" w:author="Rak Bartosz" w:date="2021-02-03T10:17:00Z">
        <w:r w:rsidR="00166A94" w:rsidRPr="00166A94">
          <w:rPr>
            <w:spacing w:val="-4"/>
          </w:rPr>
          <w:t xml:space="preserve"> - zgodnie z D-M-00.00.00 „Wymagania ogólne”</w:t>
        </w:r>
      </w:ins>
      <w:bookmarkEnd w:id="44"/>
    </w:p>
    <w:p w14:paraId="33A311B8" w14:textId="5DC22C0A" w:rsidR="00646E9B" w:rsidRPr="009974D5" w:rsidDel="00166A94" w:rsidRDefault="00646E9B" w:rsidP="00D13BF5">
      <w:pPr>
        <w:rPr>
          <w:del w:id="46" w:author="Rak Bartosz" w:date="2021-02-03T10:17:00Z"/>
          <w:szCs w:val="20"/>
        </w:rPr>
      </w:pPr>
      <w:del w:id="47" w:author="Rak Bartosz" w:date="2021-02-03T10:17:00Z">
        <w:r w:rsidRPr="009974D5" w:rsidDel="00166A94">
          <w:rPr>
            <w:szCs w:val="20"/>
          </w:rPr>
          <w:delText xml:space="preserve">Badania i pomiary kontrolne są zlecane przez </w:delText>
        </w:r>
        <w:r w:rsidR="003D0649" w:rsidRPr="009974D5" w:rsidDel="00166A94">
          <w:rPr>
            <w:szCs w:val="20"/>
          </w:rPr>
          <w:delText>Inżyniera</w:delText>
        </w:r>
        <w:r w:rsidR="002F7B1E" w:rsidRPr="009974D5" w:rsidDel="00166A94">
          <w:rPr>
            <w:szCs w:val="20"/>
          </w:rPr>
          <w:delText>/</w:delText>
        </w:r>
        <w:r w:rsidRPr="009974D5" w:rsidDel="00166A94">
          <w:rPr>
            <w:szCs w:val="20"/>
          </w:rPr>
          <w:delText xml:space="preserve">Inspektora Nadzoru, a których celem jest sprawdzenie, czy jakość zastosowanych materiałów </w:delText>
        </w:r>
        <w:r w:rsidR="00FC0CFF" w:rsidDel="00166A94">
          <w:rPr>
            <w:szCs w:val="20"/>
          </w:rPr>
          <w:delText>o</w:delText>
        </w:r>
        <w:r w:rsidRPr="009974D5" w:rsidDel="00166A94">
          <w:rPr>
            <w:szCs w:val="20"/>
          </w:rPr>
          <w:delText>raz gotowej warstwy spełniają wym</w:delText>
        </w:r>
        <w:r w:rsidR="005601C6" w:rsidDel="00166A94">
          <w:rPr>
            <w:szCs w:val="20"/>
          </w:rPr>
          <w:delText>agania określone w kontrakcie.</w:delText>
        </w:r>
        <w:bookmarkStart w:id="48" w:name="_Toc64298825"/>
        <w:bookmarkStart w:id="49" w:name="_Toc64387258"/>
        <w:bookmarkEnd w:id="48"/>
        <w:bookmarkEnd w:id="49"/>
      </w:del>
    </w:p>
    <w:p w14:paraId="11EB9484" w14:textId="0035FE17" w:rsidR="00646E9B" w:rsidRPr="009974D5" w:rsidDel="00166A94" w:rsidRDefault="00646E9B" w:rsidP="00D13BF5">
      <w:pPr>
        <w:rPr>
          <w:del w:id="50" w:author="Rak Bartosz" w:date="2021-02-03T10:17:00Z"/>
          <w:szCs w:val="20"/>
        </w:rPr>
      </w:pPr>
      <w:del w:id="51" w:author="Rak Bartosz" w:date="2021-02-03T10:17:00Z">
        <w:r w:rsidRPr="009974D5" w:rsidDel="00166A94">
          <w:rPr>
            <w:szCs w:val="20"/>
          </w:rPr>
          <w:delText xml:space="preserve">Pobieraniem próbek, wykonaniem badań i pomiarów na miejscu budowy zajmuje się </w:delText>
        </w:r>
        <w:r w:rsidR="00E96C59" w:rsidRPr="009974D5" w:rsidDel="00166A94">
          <w:rPr>
            <w:szCs w:val="20"/>
          </w:rPr>
          <w:delText>L</w:delText>
        </w:r>
        <w:r w:rsidRPr="009974D5" w:rsidDel="00166A94">
          <w:rPr>
            <w:szCs w:val="20"/>
          </w:rPr>
          <w:delText xml:space="preserve">aboratorium </w:delText>
        </w:r>
        <w:r w:rsidR="00E96C59" w:rsidRPr="009974D5" w:rsidDel="00166A94">
          <w:rPr>
            <w:szCs w:val="20"/>
          </w:rPr>
          <w:delText>Zamawiającego</w:delText>
        </w:r>
        <w:r w:rsidR="00F54B96" w:rsidRPr="009974D5" w:rsidDel="00166A94">
          <w:rPr>
            <w:szCs w:val="20"/>
          </w:rPr>
          <w:delText>/Inżynier/Inspektor Nadzoru</w:delText>
        </w:r>
        <w:r w:rsidR="00E96C59" w:rsidRPr="009974D5" w:rsidDel="00166A94">
          <w:rPr>
            <w:szCs w:val="20"/>
          </w:rPr>
          <w:delText xml:space="preserve"> </w:delText>
        </w:r>
        <w:r w:rsidRPr="009974D5" w:rsidDel="00166A94">
          <w:rPr>
            <w:szCs w:val="20"/>
          </w:rPr>
          <w:delText>przy udziale lub po poinformowaniu przedstawicieli Wykonawcy.</w:delText>
        </w:r>
        <w:r w:rsidR="00F30A24" w:rsidRPr="009974D5" w:rsidDel="00166A94">
          <w:delText xml:space="preserve"> </w:delText>
        </w:r>
        <w:r w:rsidR="00F30A24" w:rsidRPr="009974D5" w:rsidDel="00166A94">
          <w:rPr>
            <w:szCs w:val="20"/>
          </w:rPr>
          <w:delText>Zamawiający decyduje o wyborze Laboratorium Zamawiającego.</w:delText>
        </w:r>
        <w:bookmarkStart w:id="52" w:name="_Toc64298826"/>
        <w:bookmarkStart w:id="53" w:name="_Toc64387259"/>
        <w:bookmarkEnd w:id="52"/>
        <w:bookmarkEnd w:id="53"/>
      </w:del>
    </w:p>
    <w:p w14:paraId="15AD492C" w14:textId="03756632" w:rsidR="00646E9B" w:rsidRPr="009974D5" w:rsidRDefault="00646E9B" w:rsidP="00097248">
      <w:pPr>
        <w:pStyle w:val="Nagwek2"/>
      </w:pPr>
      <w:bookmarkStart w:id="54" w:name="_Toc64387260"/>
      <w:r w:rsidRPr="009974D5">
        <w:t xml:space="preserve">Badania </w:t>
      </w:r>
      <w:r w:rsidR="00147FEB" w:rsidRPr="009974D5">
        <w:t xml:space="preserve">i pomiary </w:t>
      </w:r>
      <w:r w:rsidRPr="009974D5">
        <w:t>kontrolne dodatkowe</w:t>
      </w:r>
      <w:ins w:id="55" w:author="Rak Bartosz" w:date="2021-02-03T10:17:00Z">
        <w:r w:rsidR="00166A94" w:rsidRPr="00166A94">
          <w:rPr>
            <w:spacing w:val="-4"/>
          </w:rPr>
          <w:t xml:space="preserve"> - zgodnie z D-M-00.00.00 „Wymagania ogólne”</w:t>
        </w:r>
      </w:ins>
      <w:bookmarkEnd w:id="54"/>
    </w:p>
    <w:p w14:paraId="33DCDFD2" w14:textId="4DB2B031" w:rsidR="00646E9B" w:rsidRPr="009974D5" w:rsidDel="00166A94" w:rsidRDefault="00646E9B" w:rsidP="00D13BF5">
      <w:pPr>
        <w:rPr>
          <w:del w:id="56" w:author="Rak Bartosz" w:date="2021-02-03T10:17:00Z"/>
          <w:szCs w:val="20"/>
        </w:rPr>
      </w:pPr>
      <w:del w:id="57" w:author="Rak Bartosz" w:date="2021-02-03T10:17:00Z">
        <w:r w:rsidRPr="009974D5" w:rsidDel="00166A94">
          <w:rPr>
            <w:szCs w:val="20"/>
          </w:rPr>
          <w:delText>W wypadku uznania, że jeden z wyników badań lub pomiarów kontrolnych nie jest reprezentatywny dla ocenianego odcinka budowy, strony kontraktu mogą wystąpić o</w:delText>
        </w:r>
        <w:r w:rsidR="00472E63" w:rsidRPr="009974D5" w:rsidDel="00166A94">
          <w:rPr>
            <w:szCs w:val="20"/>
          </w:rPr>
          <w:delText> </w:delText>
        </w:r>
        <w:r w:rsidRPr="009974D5" w:rsidDel="00166A94">
          <w:rPr>
            <w:szCs w:val="20"/>
          </w:rPr>
          <w:delText>przeprowadzenia badań lub pomiarów kontrolnych dodatkowych.</w:delText>
        </w:r>
        <w:r w:rsidR="00C57428" w:rsidRPr="009974D5" w:rsidDel="00166A94">
          <w:rPr>
            <w:szCs w:val="20"/>
          </w:rPr>
          <w:delText xml:space="preserve"> Badania kontrolne dodatkowe są wykonywane przez Laboratorium Zamawiającego.</w:delText>
        </w:r>
        <w:bookmarkStart w:id="58" w:name="_Toc64298828"/>
        <w:bookmarkStart w:id="59" w:name="_Toc64387261"/>
        <w:bookmarkEnd w:id="58"/>
        <w:bookmarkEnd w:id="59"/>
      </w:del>
    </w:p>
    <w:p w14:paraId="3B835607" w14:textId="379F0363" w:rsidR="00646E9B" w:rsidRPr="009974D5" w:rsidDel="00166A94" w:rsidRDefault="00646E9B" w:rsidP="00D13BF5">
      <w:pPr>
        <w:rPr>
          <w:del w:id="60" w:author="Rak Bartosz" w:date="2021-02-03T10:17:00Z"/>
          <w:szCs w:val="20"/>
        </w:rPr>
      </w:pPr>
      <w:del w:id="61" w:author="Rak Bartosz" w:date="2021-02-03T10:17:00Z">
        <w:r w:rsidRPr="009974D5" w:rsidDel="00166A94">
          <w:rPr>
            <w:szCs w:val="20"/>
          </w:rPr>
          <w:delText>Strony Kontraktu decydują wspólnie o miejscach pobierania próbek i wyznaczeniu odcinków częściowych ocenianego odcinka budowy tzn. dziennej działki roboczej. Jeżeli odcinek częściowy przyporządkowany do badań kontrolnych nie może być jednoznacznie i</w:delText>
        </w:r>
        <w:r w:rsidR="00472E63" w:rsidRPr="009974D5" w:rsidDel="00166A94">
          <w:rPr>
            <w:szCs w:val="20"/>
          </w:rPr>
          <w:delText> </w:delText>
        </w:r>
        <w:r w:rsidRPr="009974D5" w:rsidDel="00166A94">
          <w:rPr>
            <w:szCs w:val="20"/>
          </w:rPr>
          <w:delText>zgodnie wyznaczony, to odcinek ten nie powinien być mniejszy niż 20% ocenianego odcinka budowy.</w:delText>
        </w:r>
        <w:bookmarkStart w:id="62" w:name="_Toc64298829"/>
        <w:bookmarkStart w:id="63" w:name="_Toc64387262"/>
        <w:bookmarkEnd w:id="62"/>
        <w:bookmarkEnd w:id="63"/>
      </w:del>
    </w:p>
    <w:p w14:paraId="59B7B778" w14:textId="3F6238B5" w:rsidR="00646E9B" w:rsidRPr="009974D5" w:rsidRDefault="00646E9B" w:rsidP="00097248">
      <w:pPr>
        <w:pStyle w:val="Nagwek2"/>
      </w:pPr>
      <w:bookmarkStart w:id="64" w:name="_Toc64387263"/>
      <w:r w:rsidRPr="009974D5">
        <w:t xml:space="preserve">Badania </w:t>
      </w:r>
      <w:r w:rsidR="00147FEB" w:rsidRPr="009974D5">
        <w:t xml:space="preserve">i pomiary </w:t>
      </w:r>
      <w:r w:rsidRPr="009974D5">
        <w:t>arbitrażowe</w:t>
      </w:r>
      <w:ins w:id="65" w:author="Rak Bartosz" w:date="2021-02-03T10:17:00Z">
        <w:r w:rsidR="00166A94" w:rsidRPr="00166A94">
          <w:rPr>
            <w:spacing w:val="-4"/>
          </w:rPr>
          <w:t xml:space="preserve"> - zgodnie z D-M-00.00.00 „Wymagania ogólne”</w:t>
        </w:r>
      </w:ins>
      <w:bookmarkEnd w:id="64"/>
    </w:p>
    <w:p w14:paraId="78066FAD" w14:textId="1D21F238" w:rsidR="00646E9B" w:rsidRPr="009974D5" w:rsidDel="00166A94" w:rsidRDefault="00646E9B" w:rsidP="00D13BF5">
      <w:pPr>
        <w:rPr>
          <w:del w:id="66" w:author="Rak Bartosz" w:date="2021-02-03T10:17:00Z"/>
          <w:szCs w:val="20"/>
        </w:rPr>
      </w:pPr>
      <w:del w:id="67" w:author="Rak Bartosz" w:date="2021-02-03T10:17:00Z">
        <w:r w:rsidRPr="009974D5" w:rsidDel="00166A94">
          <w:rPr>
            <w:szCs w:val="20"/>
          </w:rPr>
          <w:delText>Badania i pomiary arbitrażowe są powtórzeniem badań lub pomiarów kontrolnych i/lub kontrolnych dodatkowych, co do których istnieją uzasadnione wątpliwości ze strony Inżyniera</w:delText>
        </w:r>
        <w:r w:rsidR="00A8541D" w:rsidRPr="009974D5" w:rsidDel="00166A94">
          <w:rPr>
            <w:szCs w:val="20"/>
          </w:rPr>
          <w:delText xml:space="preserve">/Inspektora Nadzoru, </w:delText>
        </w:r>
        <w:r w:rsidR="007D6094" w:rsidRPr="009974D5" w:rsidDel="00166A94">
          <w:rPr>
            <w:szCs w:val="20"/>
          </w:rPr>
          <w:delText>Z</w:delText>
        </w:r>
        <w:r w:rsidR="00292162" w:rsidRPr="009974D5" w:rsidDel="00166A94">
          <w:rPr>
            <w:szCs w:val="20"/>
          </w:rPr>
          <w:delText xml:space="preserve">amawiającego </w:delText>
        </w:r>
        <w:r w:rsidRPr="009974D5" w:rsidDel="00166A94">
          <w:rPr>
            <w:szCs w:val="20"/>
          </w:rPr>
          <w:delText>lub Wykonawcy (np. na podstawie własnych badań).</w:delText>
        </w:r>
        <w:bookmarkStart w:id="68" w:name="_Toc64298831"/>
        <w:bookmarkStart w:id="69" w:name="_Toc64387264"/>
        <w:bookmarkEnd w:id="68"/>
        <w:bookmarkEnd w:id="69"/>
      </w:del>
    </w:p>
    <w:p w14:paraId="19490540" w14:textId="3624B4FF" w:rsidR="00D15027" w:rsidRPr="009974D5" w:rsidDel="00166A94" w:rsidRDefault="00646E9B" w:rsidP="00D13BF5">
      <w:pPr>
        <w:rPr>
          <w:del w:id="70" w:author="Rak Bartosz" w:date="2021-02-03T10:17:00Z"/>
          <w:szCs w:val="20"/>
        </w:rPr>
      </w:pPr>
      <w:del w:id="71" w:author="Rak Bartosz" w:date="2021-02-03T10:17:00Z">
        <w:r w:rsidRPr="009974D5" w:rsidDel="00166A94">
          <w:rPr>
            <w:szCs w:val="20"/>
          </w:rPr>
          <w:delText xml:space="preserve">Badania i pomiary arbitrażowe wykonuje </w:delText>
        </w:r>
        <w:r w:rsidR="007D6094" w:rsidRPr="009974D5" w:rsidDel="00166A94">
          <w:rPr>
            <w:szCs w:val="20"/>
          </w:rPr>
          <w:delText xml:space="preserve">się </w:delText>
        </w:r>
        <w:r w:rsidRPr="009974D5" w:rsidDel="00166A94">
          <w:rPr>
            <w:szCs w:val="20"/>
          </w:rPr>
          <w:delText>na wniosek strony kontraktu</w:delText>
        </w:r>
        <w:r w:rsidR="007D6094" w:rsidRPr="009974D5" w:rsidDel="00166A94">
          <w:rPr>
            <w:szCs w:val="20"/>
          </w:rPr>
          <w:delText>. Badania i</w:delText>
        </w:r>
        <w:r w:rsidR="00530146" w:rsidDel="00166A94">
          <w:rPr>
            <w:szCs w:val="20"/>
          </w:rPr>
          <w:delText> </w:delText>
        </w:r>
        <w:r w:rsidR="007D6094" w:rsidRPr="009974D5" w:rsidDel="00166A94">
          <w:rPr>
            <w:szCs w:val="20"/>
          </w:rPr>
          <w:delText>pomiary arbitrażowe wykonuje</w:delText>
        </w:r>
        <w:r w:rsidRPr="009974D5" w:rsidDel="00166A94">
          <w:rPr>
            <w:szCs w:val="20"/>
          </w:rPr>
          <w:delText xml:space="preserve"> </w:delText>
        </w:r>
        <w:r w:rsidR="007646DD" w:rsidRPr="009974D5" w:rsidDel="00166A94">
          <w:rPr>
            <w:szCs w:val="20"/>
          </w:rPr>
          <w:delText>bezstronne</w:delText>
        </w:r>
        <w:r w:rsidRPr="009974D5" w:rsidDel="00166A94">
          <w:rPr>
            <w:szCs w:val="20"/>
          </w:rPr>
          <w:delText>, akredytowane laboratorium</w:delText>
        </w:r>
        <w:r w:rsidR="00E26497" w:rsidRPr="009974D5" w:rsidDel="00166A94">
          <w:rPr>
            <w:szCs w:val="20"/>
          </w:rPr>
          <w:delText xml:space="preserve"> (w tym inne laboratorium GDDKiA)</w:delText>
        </w:r>
        <w:r w:rsidRPr="009974D5" w:rsidDel="00166A94">
          <w:rPr>
            <w:szCs w:val="20"/>
          </w:rPr>
          <w:delText>, które nie wykonywało badań lub pomiarów kontrolnych</w:delText>
        </w:r>
        <w:r w:rsidR="00292162" w:rsidRPr="009974D5" w:rsidDel="00166A94">
          <w:rPr>
            <w:szCs w:val="20"/>
          </w:rPr>
          <w:delText>,</w:delText>
        </w:r>
        <w:r w:rsidR="00D15027" w:rsidRPr="009974D5" w:rsidDel="00166A94">
          <w:rPr>
            <w:szCs w:val="20"/>
          </w:rPr>
          <w:delText xml:space="preserve"> przy udziale lub po poinformowaniu przedstawicieli </w:delText>
        </w:r>
        <w:r w:rsidR="00F54B96" w:rsidRPr="009974D5" w:rsidDel="00166A94">
          <w:rPr>
            <w:szCs w:val="20"/>
          </w:rPr>
          <w:delText>stron</w:delText>
        </w:r>
        <w:r w:rsidR="00D15027" w:rsidRPr="009974D5" w:rsidDel="00166A94">
          <w:rPr>
            <w:szCs w:val="20"/>
          </w:rPr>
          <w:delText>.</w:delText>
        </w:r>
        <w:bookmarkStart w:id="72" w:name="_Toc64298832"/>
        <w:bookmarkStart w:id="73" w:name="_Toc64387265"/>
        <w:bookmarkEnd w:id="72"/>
        <w:bookmarkEnd w:id="73"/>
      </w:del>
    </w:p>
    <w:p w14:paraId="23CE13BD" w14:textId="59AD64CC" w:rsidR="007D6094" w:rsidRPr="007646DD" w:rsidDel="00166A94" w:rsidRDefault="007D6094" w:rsidP="00D13BF5">
      <w:pPr>
        <w:rPr>
          <w:del w:id="74" w:author="Rak Bartosz" w:date="2021-02-03T10:17:00Z"/>
          <w:szCs w:val="20"/>
        </w:rPr>
      </w:pPr>
      <w:del w:id="75" w:author="Rak Bartosz" w:date="2021-02-03T10:17:00Z">
        <w:r w:rsidRPr="009974D5" w:rsidDel="00166A94">
          <w:rPr>
            <w:szCs w:val="20"/>
          </w:rPr>
          <w:delText>W przypadku wniosku Wykonawcy zgodę na przeprowadzenie</w:delText>
        </w:r>
        <w:r w:rsidR="006C1422" w:rsidRPr="009974D5" w:rsidDel="00166A94">
          <w:rPr>
            <w:szCs w:val="20"/>
          </w:rPr>
          <w:delText xml:space="preserve"> badań i pomiarów arbitrażowych</w:delText>
        </w:r>
        <w:r w:rsidRPr="009974D5" w:rsidDel="00166A94">
          <w:rPr>
            <w:szCs w:val="20"/>
          </w:rPr>
          <w:delText xml:space="preserve"> wyraża Inżynier/Inspektor Nadzoru po wcześniejszej analizie zasadności wniosku. </w:delText>
        </w:r>
        <w:r w:rsidR="006C1422" w:rsidRPr="009974D5" w:rsidDel="00166A94">
          <w:rPr>
            <w:szCs w:val="20"/>
          </w:rPr>
          <w:delText>Zamawiający akceptuje laboratorium, które przeprowadzi badania lub pomiary arbitrażowe.</w:delText>
        </w:r>
        <w:bookmarkStart w:id="76" w:name="_Toc64298833"/>
        <w:bookmarkStart w:id="77" w:name="_Toc64387266"/>
        <w:bookmarkEnd w:id="76"/>
        <w:bookmarkEnd w:id="77"/>
      </w:del>
    </w:p>
    <w:p w14:paraId="7BF20A30" w14:textId="20749B60" w:rsidR="00646E9B" w:rsidRPr="007646DD" w:rsidRDefault="00646E9B" w:rsidP="00097248">
      <w:pPr>
        <w:pStyle w:val="Nagwek2"/>
      </w:pPr>
      <w:bookmarkStart w:id="78" w:name="_Toc64387267"/>
      <w:r w:rsidRPr="007646DD">
        <w:t>Badania i pomiary przed przystąpieniem do robót</w:t>
      </w:r>
      <w:ins w:id="79" w:author="Rak Bartosz" w:date="2021-02-16T16:57:00Z">
        <w:r w:rsidR="00596156" w:rsidRPr="00166A94">
          <w:rPr>
            <w:spacing w:val="-4"/>
          </w:rPr>
          <w:t xml:space="preserve"> - zgodnie z D-M-00.00.00 „Wymagania ogólne”</w:t>
        </w:r>
      </w:ins>
      <w:bookmarkEnd w:id="78"/>
    </w:p>
    <w:p w14:paraId="66CE4BFC" w14:textId="77777777" w:rsidR="00C7249A" w:rsidRPr="00B909DF" w:rsidRDefault="00C7249A" w:rsidP="00C7249A">
      <w:r w:rsidRPr="00B909DF">
        <w:t>Przed przystąpieniem do robót Wykonawca powinien:</w:t>
      </w:r>
    </w:p>
    <w:p w14:paraId="1345E6BB" w14:textId="6199DA45" w:rsidR="00C7249A" w:rsidRPr="00C7249A" w:rsidRDefault="00C7249A" w:rsidP="00A3676C">
      <w:pPr>
        <w:pStyle w:val="Podtytu"/>
      </w:pPr>
      <w:r w:rsidRPr="00C7249A">
        <w:t xml:space="preserve">uzyskać wymagane dokumenty dopuszczające zastosowane wyroby budowlane do obrotu i stosowania przy wykonywaniu robót budowlanych, zgodnie z Ustawą </w:t>
      </w:r>
      <w:r>
        <w:t>o </w:t>
      </w:r>
      <w:r w:rsidRPr="00C7249A">
        <w:t>wyrobach budowlanych oraz karty charakterystyki dotyczące stosowanego spoiwa,</w:t>
      </w:r>
    </w:p>
    <w:p w14:paraId="7BB141C9" w14:textId="77777777" w:rsidR="00C7249A" w:rsidRPr="00B909DF" w:rsidRDefault="00C7249A" w:rsidP="00A3676C">
      <w:pPr>
        <w:pStyle w:val="Podtytu"/>
      </w:pPr>
      <w:r w:rsidRPr="00B909DF">
        <w:t>wykonać badania gruntu,</w:t>
      </w:r>
    </w:p>
    <w:p w14:paraId="5A35C284" w14:textId="77777777" w:rsidR="00C7249A" w:rsidRPr="00B909DF" w:rsidRDefault="00C7249A" w:rsidP="00A3676C">
      <w:pPr>
        <w:pStyle w:val="Podtytu"/>
      </w:pPr>
      <w:r w:rsidRPr="00B909DF">
        <w:t>opracować receptę laboratoryjną gruntu stabilizowanego spoiwem.</w:t>
      </w:r>
    </w:p>
    <w:p w14:paraId="10A00951" w14:textId="6215746B" w:rsidR="00C7249A" w:rsidRPr="00B909DF" w:rsidRDefault="00C7249A" w:rsidP="00C7249A">
      <w:r w:rsidRPr="00B909DF">
        <w:t>Wszystkie dokumenty oraz wyniki badań i receptę laboratoryjną gruntu stabilizowanego spoiwem</w:t>
      </w:r>
      <w:r>
        <w:t xml:space="preserve"> </w:t>
      </w:r>
      <w:r w:rsidRPr="00B909DF">
        <w:t>Wykonawca przedkłada Inżynierowi</w:t>
      </w:r>
      <w:r w:rsidRPr="007646DD">
        <w:t>/Inspektor</w:t>
      </w:r>
      <w:r>
        <w:t>owi</w:t>
      </w:r>
      <w:r w:rsidRPr="007646DD">
        <w:t xml:space="preserve"> Nadzoru</w:t>
      </w:r>
      <w:r w:rsidRPr="00B909DF">
        <w:t>. Inżynier</w:t>
      </w:r>
      <w:r w:rsidRPr="007646DD">
        <w:t>/Inspektor Nadzoru</w:t>
      </w:r>
      <w:r w:rsidRPr="00B909DF">
        <w:t xml:space="preserve"> zatwierdza receptę</w:t>
      </w:r>
      <w:r>
        <w:t xml:space="preserve"> </w:t>
      </w:r>
      <w:r w:rsidRPr="00B909DF">
        <w:t>po uzyskaniu pozytywnych wyników badań i pomiarów na odcinku próbnym.</w:t>
      </w:r>
      <w:del w:id="80" w:author="Rak Bartosz" w:date="2021-02-16T16:57:00Z">
        <w:r w:rsidRPr="00B909DF" w:rsidDel="00596156">
          <w:delText xml:space="preserve"> </w:delText>
        </w:r>
      </w:del>
    </w:p>
    <w:p w14:paraId="6A973C07" w14:textId="0B5AE3E5" w:rsidR="00646E9B" w:rsidRPr="007646DD" w:rsidRDefault="00646E9B" w:rsidP="00097248">
      <w:pPr>
        <w:pStyle w:val="Nagwek2"/>
      </w:pPr>
      <w:bookmarkStart w:id="81" w:name="_Toc64387268"/>
      <w:r w:rsidRPr="007646DD">
        <w:t>Badania w czasie robót</w:t>
      </w:r>
      <w:bookmarkEnd w:id="81"/>
    </w:p>
    <w:p w14:paraId="4D5FB77C" w14:textId="792CC39E" w:rsidR="00C7249A" w:rsidRPr="00B909DF" w:rsidRDefault="00C7249A" w:rsidP="00C7249A">
      <w:pPr>
        <w:pStyle w:val="Nagwek3"/>
      </w:pPr>
      <w:r w:rsidRPr="00B909DF">
        <w:t>Sprawdzenie wilgotności gruntu oraz gruntu ze spoiwem</w:t>
      </w:r>
    </w:p>
    <w:p w14:paraId="1437EF3E" w14:textId="7E71CD57" w:rsidR="00C7249A" w:rsidRPr="00B909DF" w:rsidRDefault="00C7249A" w:rsidP="00C7249A">
      <w:r w:rsidRPr="00B909DF">
        <w:t>Wilgotność najpierw należy sprawdzać dla samego gruntu rozdrobnionego</w:t>
      </w:r>
      <w:r>
        <w:t xml:space="preserve"> </w:t>
      </w:r>
      <w:r w:rsidRPr="00B909DF">
        <w:t xml:space="preserve">w celu określenia potrzebnej ilości wody, a następnie dla gruntu ze spoiwem w celu sprawdzenia </w:t>
      </w:r>
      <w:r w:rsidR="003C56A2">
        <w:t>prawidłowości jej zawilgocenia.</w:t>
      </w:r>
    </w:p>
    <w:p w14:paraId="32BCB76E" w14:textId="75F95FEC" w:rsidR="00C7249A" w:rsidRPr="00B909DF" w:rsidRDefault="00C7249A" w:rsidP="00C7249A">
      <w:pPr>
        <w:pStyle w:val="Nagwek3"/>
      </w:pPr>
      <w:r w:rsidRPr="00B909DF">
        <w:t>Sprawdzenie jednorodności i głębokości wymieszania oraz stopnia rozdrobnienia</w:t>
      </w:r>
    </w:p>
    <w:p w14:paraId="018FDBF6" w14:textId="41D77FBD" w:rsidR="00C7249A" w:rsidRPr="00B909DF" w:rsidRDefault="00C7249A" w:rsidP="00C7249A">
      <w:pPr>
        <w:rPr>
          <w:rFonts w:cs="Arial"/>
          <w:szCs w:val="20"/>
        </w:rPr>
      </w:pPr>
      <w:r w:rsidRPr="00B909DF">
        <w:rPr>
          <w:rFonts w:cs="Arial"/>
          <w:szCs w:val="20"/>
        </w:rPr>
        <w:t>Jednorodność wymieszania spoiwa z gruntem należy sprawdzać wzrokowo co najmniej dwa razy</w:t>
      </w:r>
      <w:r>
        <w:rPr>
          <w:rFonts w:cs="Arial"/>
          <w:szCs w:val="20"/>
        </w:rPr>
        <w:t xml:space="preserve"> </w:t>
      </w:r>
      <w:r w:rsidRPr="00B909DF">
        <w:rPr>
          <w:rFonts w:cs="Arial"/>
          <w:szCs w:val="20"/>
        </w:rPr>
        <w:t>na dziennej działce roboczej. Głębokość przemieszania powinna</w:t>
      </w:r>
      <w:r>
        <w:rPr>
          <w:rFonts w:cs="Arial"/>
          <w:szCs w:val="20"/>
        </w:rPr>
        <w:t xml:space="preserve"> </w:t>
      </w:r>
      <w:r w:rsidRPr="00B909DF">
        <w:rPr>
          <w:rFonts w:cs="Arial"/>
          <w:szCs w:val="20"/>
        </w:rPr>
        <w:t>być taka, aby po zagęszczeniu odpowiadała grubości warstwy zaprojektowanej, głębokość wymieszania mierzy się w odległości min. 0,5 m od krawędzi warstwy ulepszonego podłoża. Stopień rozdrobnienia gruntu spoistego po wymieszaniu z wapnem lub spoiwem hydraulicznym należy sprawdzać</w:t>
      </w:r>
      <w:r>
        <w:rPr>
          <w:rFonts w:cs="Arial"/>
          <w:szCs w:val="20"/>
        </w:rPr>
        <w:t xml:space="preserve"> </w:t>
      </w:r>
      <w:r w:rsidRPr="00B909DF">
        <w:rPr>
          <w:rFonts w:cs="Arial"/>
          <w:szCs w:val="20"/>
        </w:rPr>
        <w:t>wg PN-EN 13286-40.</w:t>
      </w:r>
    </w:p>
    <w:p w14:paraId="284514C5" w14:textId="07FE560A" w:rsidR="00C7249A" w:rsidRPr="00B909DF" w:rsidRDefault="00C7249A" w:rsidP="00C7249A">
      <w:pPr>
        <w:pStyle w:val="Nagwek3"/>
      </w:pPr>
      <w:r w:rsidRPr="00B909DF">
        <w:t>Sprawdzenie ilości dozowanego spoiwa na 1 m</w:t>
      </w:r>
      <w:r w:rsidRPr="00B909DF">
        <w:rPr>
          <w:vertAlign w:val="superscript"/>
        </w:rPr>
        <w:t>2</w:t>
      </w:r>
      <w:r w:rsidRPr="00B909DF">
        <w:t xml:space="preserve"> powierzchni warstwy </w:t>
      </w:r>
    </w:p>
    <w:p w14:paraId="491C623F" w14:textId="77777777" w:rsidR="00C7249A" w:rsidRPr="00B909DF" w:rsidRDefault="00C7249A" w:rsidP="00C7249A">
      <w:pPr>
        <w:rPr>
          <w:rFonts w:cs="Arial"/>
          <w:szCs w:val="20"/>
        </w:rPr>
      </w:pPr>
      <w:r w:rsidRPr="00B909DF">
        <w:rPr>
          <w:rFonts w:cs="Arial"/>
          <w:szCs w:val="20"/>
        </w:rPr>
        <w:t>Ilości dozowanego spoiwa na 1 m</w:t>
      </w:r>
      <w:r w:rsidRPr="00B909DF">
        <w:rPr>
          <w:rFonts w:cs="Arial"/>
          <w:szCs w:val="20"/>
          <w:vertAlign w:val="superscript"/>
        </w:rPr>
        <w:t>2</w:t>
      </w:r>
      <w:r w:rsidRPr="00B909DF">
        <w:rPr>
          <w:rFonts w:cs="Arial"/>
          <w:szCs w:val="20"/>
        </w:rPr>
        <w:t xml:space="preserve"> powierzchni warstwy należy sprawdzać co najmniej dwa</w:t>
      </w:r>
      <w:r>
        <w:rPr>
          <w:rFonts w:cs="Arial"/>
          <w:szCs w:val="20"/>
        </w:rPr>
        <w:t xml:space="preserve"> </w:t>
      </w:r>
      <w:r w:rsidRPr="00B909DF">
        <w:rPr>
          <w:rFonts w:cs="Arial"/>
          <w:szCs w:val="20"/>
        </w:rPr>
        <w:t>razy na dziennej działce roboczej. Sprawdzenia należy dokonać za pomocą kontrolnego ważenia ilości dozowanego spoiwa na kontrolowanych powierzchniach podczas przejazdu rozsypywarki na działce roboczej. W załączniku 1 do niniejszych WWiORB przedstawiono poszczególne czynności wykonywane przy pomiarze ilości dozowanego spoiwa ma 1m</w:t>
      </w:r>
      <w:r w:rsidRPr="00B909DF">
        <w:rPr>
          <w:rFonts w:cs="Arial"/>
          <w:szCs w:val="20"/>
          <w:vertAlign w:val="superscript"/>
        </w:rPr>
        <w:t>2</w:t>
      </w:r>
      <w:r w:rsidRPr="00B909DF">
        <w:rPr>
          <w:rFonts w:cs="Arial"/>
          <w:szCs w:val="20"/>
        </w:rPr>
        <w:t xml:space="preserve"> powierzchni warstwy ulepszanego podłoża.</w:t>
      </w:r>
      <w:r>
        <w:rPr>
          <w:rFonts w:cs="Arial"/>
          <w:szCs w:val="20"/>
        </w:rPr>
        <w:t xml:space="preserve"> </w:t>
      </w:r>
      <w:r w:rsidRPr="00B909DF">
        <w:rPr>
          <w:rFonts w:cs="Arial"/>
          <w:szCs w:val="20"/>
        </w:rPr>
        <w:t>Ilość dozowanego spoiwa na 1 m</w:t>
      </w:r>
      <w:r w:rsidRPr="00B909DF">
        <w:rPr>
          <w:rFonts w:cs="Arial"/>
          <w:szCs w:val="20"/>
          <w:vertAlign w:val="superscript"/>
        </w:rPr>
        <w:t>2</w:t>
      </w:r>
      <w:r>
        <w:rPr>
          <w:rFonts w:cs="Arial"/>
          <w:szCs w:val="20"/>
        </w:rPr>
        <w:t xml:space="preserve"> </w:t>
      </w:r>
      <w:r w:rsidRPr="00B909DF">
        <w:rPr>
          <w:rFonts w:cs="Arial"/>
          <w:szCs w:val="20"/>
        </w:rPr>
        <w:t>kontrolowanego odcinka dziennej działki roboczej nie powinna być mniejsza od wartości podanej w recepcie:</w:t>
      </w:r>
      <w:r>
        <w:rPr>
          <w:rFonts w:cs="Arial"/>
          <w:szCs w:val="20"/>
        </w:rPr>
        <w:t xml:space="preserve"> </w:t>
      </w:r>
      <w:r w:rsidRPr="00B909DF">
        <w:rPr>
          <w:rFonts w:cs="Arial"/>
          <w:szCs w:val="20"/>
        </w:rPr>
        <w:t>nie więcej niż 5 % dla</w:t>
      </w:r>
      <w:r>
        <w:rPr>
          <w:rFonts w:cs="Arial"/>
          <w:szCs w:val="20"/>
        </w:rPr>
        <w:t xml:space="preserve"> </w:t>
      </w:r>
      <w:r w:rsidRPr="00B909DF">
        <w:rPr>
          <w:rFonts w:cs="Arial"/>
          <w:szCs w:val="20"/>
        </w:rPr>
        <w:t>średniej z pomiarów i nie więcej niż 10 % dla pojedynczego pomiaru.</w:t>
      </w:r>
    </w:p>
    <w:p w14:paraId="3DD1A35C" w14:textId="5268022B" w:rsidR="00C7249A" w:rsidRPr="00B909DF" w:rsidRDefault="00C7249A" w:rsidP="00C7249A">
      <w:pPr>
        <w:pStyle w:val="Nagwek3"/>
      </w:pPr>
      <w:r w:rsidRPr="00B909DF">
        <w:t xml:space="preserve">Sprawdzenie wytrzymałości na ściskanie </w:t>
      </w:r>
    </w:p>
    <w:p w14:paraId="5300185B" w14:textId="6D8352CA" w:rsidR="00C7249A" w:rsidRPr="00B909DF" w:rsidRDefault="00C7249A" w:rsidP="00C7249A">
      <w:pPr>
        <w:rPr>
          <w:rFonts w:cs="Arial"/>
          <w:szCs w:val="20"/>
        </w:rPr>
      </w:pPr>
      <w:r w:rsidRPr="00B909DF">
        <w:rPr>
          <w:rFonts w:cs="Arial"/>
          <w:szCs w:val="20"/>
        </w:rPr>
        <w:t>Wytrzymałość na ściskanie oznacza się</w:t>
      </w:r>
      <w:r>
        <w:rPr>
          <w:rFonts w:cs="Arial"/>
          <w:szCs w:val="20"/>
        </w:rPr>
        <w:t xml:space="preserve"> </w:t>
      </w:r>
      <w:r w:rsidRPr="00B909DF">
        <w:rPr>
          <w:rFonts w:cs="Arial"/>
          <w:szCs w:val="20"/>
        </w:rPr>
        <w:t>wg PN-EN 13286-41</w:t>
      </w:r>
      <w:r>
        <w:rPr>
          <w:rFonts w:cs="Arial"/>
          <w:szCs w:val="20"/>
        </w:rPr>
        <w:t xml:space="preserve"> </w:t>
      </w:r>
      <w:r w:rsidRPr="00B909DF">
        <w:rPr>
          <w:rFonts w:cs="Arial"/>
          <w:szCs w:val="20"/>
        </w:rPr>
        <w:t>na próbkach walcowych H/D=1 (H/D= 8,0÷1,21) zagęszczonych metodą Proctora zgodnie z PN-EN 13283-50.</w:t>
      </w:r>
      <w:r>
        <w:rPr>
          <w:rFonts w:cs="Arial"/>
          <w:szCs w:val="20"/>
        </w:rPr>
        <w:t xml:space="preserve"> </w:t>
      </w:r>
      <w:r w:rsidRPr="00B909DF">
        <w:rPr>
          <w:rFonts w:cs="Arial"/>
          <w:szCs w:val="20"/>
        </w:rPr>
        <w:t>Próbki do badań należy pobierać z miejsc losowo wybranych na warstwie przed zagęszczeniem gruntu wymieszanego z spoiwem. Próbki w liczbie min. 3 sztuki należy przechowywać zgodnie z wymaganiami dotyczącymi poszczególnych rodzajów spoiw. Badanie wytrzymałości na ściskanie należy przeprowadzić po czasie dostosowanym do charakterystyki użytego spoiwa. Próbki należy badać po: 7 dniach</w:t>
      </w:r>
      <w:r>
        <w:rPr>
          <w:rFonts w:cs="Arial"/>
          <w:szCs w:val="20"/>
        </w:rPr>
        <w:t xml:space="preserve"> </w:t>
      </w:r>
      <w:r w:rsidRPr="00B909DF">
        <w:rPr>
          <w:rFonts w:cs="Arial"/>
          <w:szCs w:val="20"/>
        </w:rPr>
        <w:t xml:space="preserve">(w przypadku wapna), 28 dniach (w przypadku cementu), 42 dniach (w przypadku popiołów lotnych), 90 dniach (w przypadku granulowanego żużla wielkopiecowego). Wyniki wytrzymałości na ściskanie powinny być zgodne z wymaganiami podanymi w </w:t>
      </w:r>
      <w:r w:rsidR="00AD3335">
        <w:rPr>
          <w:rFonts w:cs="Arial"/>
          <w:szCs w:val="20"/>
        </w:rPr>
        <w:t>T</w:t>
      </w:r>
      <w:r w:rsidRPr="00B909DF">
        <w:rPr>
          <w:rFonts w:cs="Arial"/>
          <w:szCs w:val="20"/>
        </w:rPr>
        <w:t>ab</w:t>
      </w:r>
      <w:r w:rsidR="00AD3335">
        <w:rPr>
          <w:rFonts w:cs="Arial"/>
          <w:szCs w:val="20"/>
        </w:rPr>
        <w:t>eli 5 niniejszych WWiORB w </w:t>
      </w:r>
      <w:r w:rsidRPr="00B909DF">
        <w:rPr>
          <w:rFonts w:cs="Arial"/>
          <w:szCs w:val="20"/>
        </w:rPr>
        <w:t>odniesieniu do określonego rodzaju spoiwa.</w:t>
      </w:r>
    </w:p>
    <w:p w14:paraId="0A59C6B1" w14:textId="4C38B50F" w:rsidR="00C7249A" w:rsidRPr="00B909DF" w:rsidRDefault="00C7249A" w:rsidP="00C7249A">
      <w:pPr>
        <w:pStyle w:val="Nagwek3"/>
      </w:pPr>
      <w:r w:rsidRPr="00B909DF">
        <w:t>Sprawdzenie zagęszczenia warstwy ulepszonego podłoża z gruntu stabilizowanego spoiwem lub wapnem</w:t>
      </w:r>
    </w:p>
    <w:p w14:paraId="53379544" w14:textId="77777777" w:rsidR="0055244B" w:rsidRPr="0067155A" w:rsidRDefault="0055244B" w:rsidP="0055244B">
      <w:r w:rsidRPr="0067155A">
        <w:t>Zagęszczenie warstwy ulepszonego podłoża należy sprawdzać co najmniej dwa razy na dziennej działce roboczej oznaczając wskaźnik zagęszczenia Is zgodnie z BN-8931-12. Badanie wskaźnika zagęszczenia Is należy przeprowadzić bezzwłocznie po zakończeniu zagęszczenia warstwy. Wskaźnik zagęszczenia Is nie powinien być mniejszy niż 1,00.</w:t>
      </w:r>
    </w:p>
    <w:p w14:paraId="16663B21" w14:textId="77777777" w:rsidR="0055244B" w:rsidRPr="0067155A" w:rsidRDefault="0055244B" w:rsidP="0055244B">
      <w:r w:rsidRPr="0067155A">
        <w:t>Dopuszcza się pośrednie sposoby sprawdzenia zagęszczenia warstwy ulepszonego podłoża, które również należy stosować bezzwłocznie po zakończeniu zagęszczania warstwy. Pośrednie sprawdzenie zagęszczenia warstwy może być przeprowadzone na podstawie:</w:t>
      </w:r>
    </w:p>
    <w:p w14:paraId="6AF72A44" w14:textId="17FC8D2D" w:rsidR="0055244B" w:rsidRPr="0067155A" w:rsidRDefault="0055244B" w:rsidP="00A3676C">
      <w:pPr>
        <w:pStyle w:val="Podtytu"/>
      </w:pPr>
      <w:r w:rsidRPr="0067155A">
        <w:t>postępowania opartego na metodzie obciążenia płytą zgodnie z wymaganiami PN-S-02205</w:t>
      </w:r>
      <w:r>
        <w:t xml:space="preserve">, </w:t>
      </w:r>
      <w:r w:rsidRPr="0067155A">
        <w:t>reguła orzekania zgodności z wymaganym zagęszczeniem - wskaźnik odkształcenia I</w:t>
      </w:r>
      <w:r w:rsidRPr="0067155A">
        <w:rPr>
          <w:b/>
          <w:vertAlign w:val="subscript"/>
        </w:rPr>
        <w:t>o</w:t>
      </w:r>
      <w:r w:rsidRPr="0067155A">
        <w:t xml:space="preserve"> (I</w:t>
      </w:r>
      <w:r w:rsidRPr="0067155A">
        <w:rPr>
          <w:b/>
          <w:vertAlign w:val="subscript"/>
        </w:rPr>
        <w:t>o</w:t>
      </w:r>
      <w:r w:rsidRPr="0067155A">
        <w:t>= E</w:t>
      </w:r>
      <w:r w:rsidRPr="0067155A">
        <w:rPr>
          <w:vertAlign w:val="subscript"/>
        </w:rPr>
        <w:t>2</w:t>
      </w:r>
      <w:r w:rsidRPr="0067155A">
        <w:t>/E</w:t>
      </w:r>
      <w:r w:rsidRPr="0067155A">
        <w:rPr>
          <w:vertAlign w:val="subscript"/>
        </w:rPr>
        <w:t>1</w:t>
      </w:r>
      <w:r w:rsidRPr="0067155A">
        <w:t>) nie większy niż 2,2, częstotliwość badań wg Tab</w:t>
      </w:r>
      <w:r>
        <w:t>eli</w:t>
      </w:r>
      <w:r w:rsidRPr="0067155A">
        <w:t xml:space="preserve"> 6 Lp.5</w:t>
      </w:r>
      <w:r>
        <w:t>.</w:t>
      </w:r>
    </w:p>
    <w:p w14:paraId="271D6545" w14:textId="50959A7A" w:rsidR="0055244B" w:rsidRPr="0067155A" w:rsidRDefault="0055244B" w:rsidP="00A3676C">
      <w:pPr>
        <w:pStyle w:val="Podtytu"/>
      </w:pPr>
      <w:r w:rsidRPr="0067155A">
        <w:t>badania lekką płytą dynamiczną spełniającą wymagania TP BF-StB Teil B 8.3, reguła orzekania zgodności z wymaganym zagęszczeniem i częstotliwość badań – zgodnie z ZTV E-StB 17.</w:t>
      </w:r>
    </w:p>
    <w:p w14:paraId="1EF6A0AF" w14:textId="29E0FC7A" w:rsidR="00C7249A" w:rsidRPr="00B909DF" w:rsidRDefault="00C7249A" w:rsidP="00C7249A">
      <w:pPr>
        <w:pStyle w:val="Nagwek3"/>
      </w:pPr>
      <w:r w:rsidRPr="00B909DF">
        <w:t xml:space="preserve">Sprawdzenie nośności warstwy ulepszonego podłoża z gruntu stabilizowanego </w:t>
      </w:r>
      <w:r>
        <w:t>s</w:t>
      </w:r>
      <w:r w:rsidRPr="00B909DF">
        <w:t>poiwem lub wapnem</w:t>
      </w:r>
    </w:p>
    <w:p w14:paraId="040D52EC" w14:textId="44FB6B82" w:rsidR="00C7249A" w:rsidRPr="00B909DF" w:rsidRDefault="00C7249A" w:rsidP="00C7249A">
      <w:pPr>
        <w:rPr>
          <w:rFonts w:cs="Arial"/>
          <w:szCs w:val="20"/>
        </w:rPr>
      </w:pPr>
      <w:r w:rsidRPr="00B909DF">
        <w:rPr>
          <w:rFonts w:cs="Arial"/>
          <w:szCs w:val="20"/>
        </w:rPr>
        <w:t>Nośność warstwy ulepszonego podłoża należy sprawdzać oznaczając wtórny moduł odkształcenia przez obciążenie płytą zgodnie z PN-S-02205 w trzech miejscach na dziennej działce roboczej. Badanie powinno być wykonane nie później niż po 72 godzinach od ukończenia zagęszczan</w:t>
      </w:r>
      <w:r w:rsidR="003C56A2">
        <w:rPr>
          <w:rFonts w:cs="Arial"/>
          <w:szCs w:val="20"/>
        </w:rPr>
        <w:t>ia warstwy ulepszonego podłoża.</w:t>
      </w:r>
      <w:r w:rsidR="00945E87">
        <w:rPr>
          <w:rFonts w:cs="Arial"/>
          <w:szCs w:val="20"/>
        </w:rPr>
        <w:t xml:space="preserve"> </w:t>
      </w:r>
    </w:p>
    <w:p w14:paraId="0E32E64E" w14:textId="7C2B9083" w:rsidR="00C7249A" w:rsidRDefault="00C7249A" w:rsidP="00C7249A">
      <w:pPr>
        <w:rPr>
          <w:rFonts w:cs="Arial"/>
          <w:szCs w:val="20"/>
        </w:rPr>
      </w:pPr>
      <w:r w:rsidRPr="00B909DF">
        <w:rPr>
          <w:rFonts w:cs="Arial"/>
          <w:szCs w:val="20"/>
        </w:rPr>
        <w:t>Wtórny moduł odkształcenia E</w:t>
      </w:r>
      <w:r w:rsidRPr="00B909DF">
        <w:rPr>
          <w:rFonts w:cs="Arial"/>
          <w:szCs w:val="20"/>
          <w:vertAlign w:val="subscript"/>
        </w:rPr>
        <w:t>2</w:t>
      </w:r>
      <w:r w:rsidRPr="00B909DF">
        <w:rPr>
          <w:rFonts w:cs="Arial"/>
          <w:szCs w:val="20"/>
        </w:rPr>
        <w:t xml:space="preserve"> nie powinien być mniejszy niż 50 MPa w przypadku </w:t>
      </w:r>
      <w:r>
        <w:rPr>
          <w:rFonts w:cs="Arial"/>
          <w:szCs w:val="20"/>
        </w:rPr>
        <w:t>dróg o </w:t>
      </w:r>
      <w:r w:rsidRPr="00B909DF">
        <w:rPr>
          <w:rFonts w:cs="Arial"/>
          <w:szCs w:val="20"/>
        </w:rPr>
        <w:t>kategorii ruchu KR3-KR7. Dla dróg o kategorii ruchu KR1-KR2 wymagana wartość wtórnego modułu odkształcenia powinna być określ</w:t>
      </w:r>
      <w:r>
        <w:rPr>
          <w:rFonts w:cs="Arial"/>
          <w:szCs w:val="20"/>
        </w:rPr>
        <w:t>ona w dokumentacji projektowej.</w:t>
      </w:r>
    </w:p>
    <w:p w14:paraId="2E53DA0B" w14:textId="4CB60323" w:rsidR="00945E87" w:rsidRDefault="00945E87" w:rsidP="00C7249A">
      <w:pPr>
        <w:rPr>
          <w:rFonts w:cs="Arial"/>
          <w:szCs w:val="20"/>
        </w:rPr>
      </w:pPr>
      <w:r>
        <w:rPr>
          <w:rFonts w:cs="Arial"/>
          <w:szCs w:val="20"/>
        </w:rPr>
        <w:t xml:space="preserve">Wykonawca </w:t>
      </w:r>
      <w:r w:rsidRPr="00945E87">
        <w:rPr>
          <w:rFonts w:cs="Arial"/>
          <w:szCs w:val="20"/>
        </w:rPr>
        <w:t>zobowiązany jest do udostępnienia przeciwwagi do badań nośności płytą VSS podczas badań kontrolnych</w:t>
      </w:r>
      <w:r>
        <w:rPr>
          <w:rFonts w:cs="Arial"/>
          <w:szCs w:val="20"/>
        </w:rPr>
        <w:t>.</w:t>
      </w:r>
    </w:p>
    <w:p w14:paraId="09F52ED5" w14:textId="77777777" w:rsidR="00C7249A" w:rsidRPr="00C7249A" w:rsidRDefault="00C7249A" w:rsidP="00C7249A">
      <w:pPr>
        <w:pStyle w:val="Nagwek2"/>
      </w:pPr>
      <w:bookmarkStart w:id="82" w:name="_Toc64387269"/>
      <w:r w:rsidRPr="00C7249A">
        <w:t>Zasady postępowania z odcinkami wadliwie wykonanymi ulepszonego podłoża z gruntu stabilizowanego spoiwem hydraulicznym lub wapnem</w:t>
      </w:r>
      <w:bookmarkEnd w:id="82"/>
    </w:p>
    <w:p w14:paraId="1E1266B1" w14:textId="69BC4A9E" w:rsidR="00C7249A" w:rsidRPr="00B909DF" w:rsidRDefault="00C7249A" w:rsidP="00C7249A">
      <w:pPr>
        <w:rPr>
          <w:rFonts w:cs="Arial"/>
          <w:szCs w:val="20"/>
        </w:rPr>
      </w:pPr>
      <w:r w:rsidRPr="00B909DF">
        <w:rPr>
          <w:rFonts w:cs="Arial"/>
          <w:szCs w:val="20"/>
        </w:rPr>
        <w:t>Wszystkie powierzchnie, które wykazują większe odchylenia cech geometrycznych i innych wymagań niniejszych WWiORB określonych w pkt.</w:t>
      </w:r>
      <w:r w:rsidR="00945E87">
        <w:rPr>
          <w:rFonts w:cs="Arial"/>
          <w:szCs w:val="20"/>
        </w:rPr>
        <w:t xml:space="preserve"> </w:t>
      </w:r>
      <w:r w:rsidRPr="00B909DF">
        <w:rPr>
          <w:rFonts w:cs="Arial"/>
          <w:szCs w:val="20"/>
        </w:rPr>
        <w:t>6</w:t>
      </w:r>
      <w:r>
        <w:rPr>
          <w:rFonts w:cs="Arial"/>
          <w:szCs w:val="20"/>
        </w:rPr>
        <w:t xml:space="preserve"> </w:t>
      </w:r>
      <w:r w:rsidRPr="00B909DF">
        <w:rPr>
          <w:rFonts w:cs="Arial"/>
          <w:szCs w:val="20"/>
        </w:rPr>
        <w:t xml:space="preserve">powinny być naprawione przez Wykonawcę na jego koszt </w:t>
      </w:r>
      <w:r w:rsidRPr="00B909DF">
        <w:rPr>
          <w:rFonts w:cs="Arial"/>
          <w:snapToGrid w:val="0"/>
          <w:szCs w:val="20"/>
        </w:rPr>
        <w:t>po przedstawieniu i zaakceptowaniu przez Inżyniera</w:t>
      </w:r>
      <w:r w:rsidRPr="007646DD">
        <w:rPr>
          <w:szCs w:val="20"/>
        </w:rPr>
        <w:t>/Inspektora Nadzoru</w:t>
      </w:r>
      <w:r w:rsidRPr="00B909DF">
        <w:rPr>
          <w:rFonts w:cs="Arial"/>
          <w:snapToGrid w:val="0"/>
          <w:szCs w:val="20"/>
        </w:rPr>
        <w:t xml:space="preserve"> programu naprawczego</w:t>
      </w:r>
      <w:r w:rsidRPr="00B909DF">
        <w:rPr>
          <w:rFonts w:cs="Arial"/>
          <w:szCs w:val="20"/>
        </w:rPr>
        <w:t>.</w:t>
      </w:r>
    </w:p>
    <w:p w14:paraId="12D38CDE" w14:textId="75896A3C" w:rsidR="00646E9B" w:rsidRPr="009974D5" w:rsidRDefault="00646E9B" w:rsidP="007620AD">
      <w:pPr>
        <w:pStyle w:val="Nagwek1"/>
      </w:pPr>
      <w:bookmarkStart w:id="83" w:name="_Toc64387270"/>
      <w:r w:rsidRPr="009974D5">
        <w:t>OBMIAR ROBÓT</w:t>
      </w:r>
      <w:bookmarkEnd w:id="83"/>
    </w:p>
    <w:p w14:paraId="335F6F1F" w14:textId="2287C90E" w:rsidR="00312786" w:rsidRPr="009974D5" w:rsidRDefault="00312786" w:rsidP="00097248">
      <w:pPr>
        <w:pStyle w:val="Nagwek2"/>
      </w:pPr>
      <w:bookmarkStart w:id="84" w:name="_Toc64387271"/>
      <w:r w:rsidRPr="009974D5">
        <w:t>Ogólne zasady obmiaru robót</w:t>
      </w:r>
      <w:bookmarkEnd w:id="84"/>
    </w:p>
    <w:p w14:paraId="6F36C3A3" w14:textId="2C297021" w:rsidR="00312786" w:rsidRPr="009974D5" w:rsidRDefault="00312786" w:rsidP="00D13BF5">
      <w:pPr>
        <w:rPr>
          <w:szCs w:val="20"/>
        </w:rPr>
      </w:pPr>
      <w:r w:rsidRPr="009974D5">
        <w:rPr>
          <w:szCs w:val="20"/>
        </w:rPr>
        <w:t>Ogólne zasady obmiaru robót podano w D-M</w:t>
      </w:r>
      <w:r w:rsidR="0012400A">
        <w:rPr>
          <w:szCs w:val="20"/>
        </w:rPr>
        <w:t>-</w:t>
      </w:r>
      <w:r w:rsidRPr="009974D5">
        <w:rPr>
          <w:szCs w:val="20"/>
        </w:rPr>
        <w:t>00.00.00 „Wymagania ogólne”.</w:t>
      </w:r>
    </w:p>
    <w:p w14:paraId="22FC3A14" w14:textId="413B0469" w:rsidR="00312786" w:rsidRPr="009974D5" w:rsidRDefault="00312786" w:rsidP="00097248">
      <w:pPr>
        <w:pStyle w:val="Nagwek2"/>
      </w:pPr>
      <w:bookmarkStart w:id="85" w:name="_Toc64387272"/>
      <w:r w:rsidRPr="009974D5">
        <w:t>Jednostka obmiarowa</w:t>
      </w:r>
      <w:bookmarkEnd w:id="85"/>
    </w:p>
    <w:p w14:paraId="12F3182A" w14:textId="46B81578" w:rsidR="00312786" w:rsidRPr="009974D5" w:rsidRDefault="00312786" w:rsidP="00D13BF5">
      <w:pPr>
        <w:rPr>
          <w:szCs w:val="20"/>
        </w:rPr>
      </w:pPr>
      <w:r w:rsidRPr="009974D5">
        <w:rPr>
          <w:szCs w:val="20"/>
        </w:rPr>
        <w:t>Jednostką obmiarową jest m</w:t>
      </w:r>
      <w:r w:rsidRPr="009974D5">
        <w:rPr>
          <w:szCs w:val="20"/>
          <w:vertAlign w:val="superscript"/>
        </w:rPr>
        <w:t>2</w:t>
      </w:r>
      <w:r w:rsidRPr="009974D5">
        <w:rPr>
          <w:szCs w:val="20"/>
        </w:rPr>
        <w:t xml:space="preserve"> (metr kwadratowy) wykonanej warstwy </w:t>
      </w:r>
      <w:r w:rsidR="0012400A">
        <w:rPr>
          <w:szCs w:val="20"/>
        </w:rPr>
        <w:t>ulepszonego podłoża</w:t>
      </w:r>
      <w:r w:rsidRPr="009974D5">
        <w:rPr>
          <w:szCs w:val="20"/>
        </w:rPr>
        <w:t>.</w:t>
      </w:r>
    </w:p>
    <w:p w14:paraId="368B5280" w14:textId="1CCF3589" w:rsidR="00646E9B" w:rsidRPr="009974D5" w:rsidRDefault="00646E9B" w:rsidP="007620AD">
      <w:pPr>
        <w:pStyle w:val="Nagwek1"/>
      </w:pPr>
      <w:bookmarkStart w:id="86" w:name="_Toc64387273"/>
      <w:r w:rsidRPr="009974D5">
        <w:t>ODBIÓR ROBÓT</w:t>
      </w:r>
      <w:bookmarkEnd w:id="86"/>
    </w:p>
    <w:p w14:paraId="09EE01CC" w14:textId="690B40DA" w:rsidR="005601C6" w:rsidRPr="009974D5" w:rsidRDefault="005601C6" w:rsidP="005601C6">
      <w:pPr>
        <w:pStyle w:val="Nagwek2"/>
      </w:pPr>
      <w:bookmarkStart w:id="87" w:name="_Toc64387274"/>
      <w:r w:rsidRPr="009974D5">
        <w:t>Ogólne zasady o</w:t>
      </w:r>
      <w:r>
        <w:t>dbio</w:t>
      </w:r>
      <w:r w:rsidRPr="009974D5">
        <w:t>ru robót</w:t>
      </w:r>
      <w:bookmarkEnd w:id="87"/>
    </w:p>
    <w:p w14:paraId="779D42A6" w14:textId="460888C9" w:rsidR="0012400A" w:rsidRDefault="00646E9B" w:rsidP="00D13BF5">
      <w:pPr>
        <w:rPr>
          <w:szCs w:val="20"/>
        </w:rPr>
      </w:pPr>
      <w:r w:rsidRPr="009974D5">
        <w:rPr>
          <w:szCs w:val="20"/>
        </w:rPr>
        <w:t xml:space="preserve">Ogólne zasady odbioru robót podano w </w:t>
      </w:r>
      <w:r w:rsidR="0012400A">
        <w:rPr>
          <w:szCs w:val="20"/>
        </w:rPr>
        <w:t>D-M-</w:t>
      </w:r>
      <w:r w:rsidRPr="009974D5">
        <w:rPr>
          <w:szCs w:val="20"/>
        </w:rPr>
        <w:t>00.00.00 „Wymagania ogólne”</w:t>
      </w:r>
      <w:r w:rsidR="0012400A">
        <w:rPr>
          <w:szCs w:val="20"/>
        </w:rPr>
        <w:t>.</w:t>
      </w:r>
    </w:p>
    <w:p w14:paraId="19E8B68B" w14:textId="26F26EFD" w:rsidR="00646E9B" w:rsidRPr="009974D5" w:rsidRDefault="00646E9B" w:rsidP="00D13BF5">
      <w:pPr>
        <w:rPr>
          <w:szCs w:val="20"/>
        </w:rPr>
      </w:pPr>
      <w:r w:rsidRPr="009974D5">
        <w:rPr>
          <w:szCs w:val="20"/>
        </w:rPr>
        <w:t>Roboty uznaje się za wykonane zgodnie z Dokumentacją Projektową i WWiORB, jeżeli wszystkie badania i pomiary z zachowaniem tolerancji wg pkt. 6 niniejsze</w:t>
      </w:r>
      <w:r w:rsidR="0012400A">
        <w:rPr>
          <w:szCs w:val="20"/>
        </w:rPr>
        <w:t>j WWiORB dały wyniki pozytywne.</w:t>
      </w:r>
    </w:p>
    <w:p w14:paraId="6116A11A" w14:textId="21B0C0FF" w:rsidR="00F54B96" w:rsidRPr="009974D5" w:rsidRDefault="00F54B96" w:rsidP="00D13BF5">
      <w:pPr>
        <w:rPr>
          <w:szCs w:val="20"/>
        </w:rPr>
      </w:pPr>
      <w:r w:rsidRPr="009974D5">
        <w:rPr>
          <w:szCs w:val="20"/>
        </w:rPr>
        <w:t>Do odbioru ostatecznego uwzględniane są wyniki badań i pomiarów kontrolnych, badań i</w:t>
      </w:r>
      <w:r w:rsidR="00100D78" w:rsidRPr="009974D5">
        <w:rPr>
          <w:szCs w:val="20"/>
        </w:rPr>
        <w:t> </w:t>
      </w:r>
      <w:r w:rsidRPr="009974D5">
        <w:rPr>
          <w:szCs w:val="20"/>
        </w:rPr>
        <w:t>pomiarów kontrolnych dodatkowych oraz badań i pomiarów arbitrażowych do wyznaczonych odcinków częściowych.</w:t>
      </w:r>
    </w:p>
    <w:p w14:paraId="62C978BF" w14:textId="3E172AC3" w:rsidR="00646E9B" w:rsidRPr="009974D5" w:rsidRDefault="00646E9B" w:rsidP="00097248">
      <w:pPr>
        <w:pStyle w:val="Nagwek2"/>
      </w:pPr>
      <w:bookmarkStart w:id="88" w:name="_Toc64387275"/>
      <w:r w:rsidRPr="009974D5">
        <w:rPr>
          <w:rStyle w:val="Nagwek2Znak"/>
          <w:b/>
          <w:bCs/>
        </w:rPr>
        <w:t>Zasady postępowania z wadliwie wykonanymi robotami</w:t>
      </w:r>
      <w:bookmarkEnd w:id="88"/>
    </w:p>
    <w:p w14:paraId="662A1412" w14:textId="1A4B4902" w:rsidR="00B87256" w:rsidRPr="009974D5" w:rsidRDefault="00B87256" w:rsidP="00D13BF5">
      <w:pPr>
        <w:rPr>
          <w:szCs w:val="20"/>
        </w:rPr>
      </w:pPr>
      <w:r w:rsidRPr="009974D5">
        <w:rPr>
          <w:szCs w:val="20"/>
        </w:rPr>
        <w:t>Jeżeli wystąpią wyniki negatywne</w:t>
      </w:r>
      <w:r w:rsidR="005C580F" w:rsidRPr="009974D5">
        <w:rPr>
          <w:szCs w:val="20"/>
        </w:rPr>
        <w:t xml:space="preserve"> dla materiałów i robót</w:t>
      </w:r>
      <w:r w:rsidRPr="009974D5">
        <w:rPr>
          <w:szCs w:val="20"/>
        </w:rPr>
        <w:t xml:space="preserve"> (nie spełniające wymagań określonych w WWiORB i opracowanych na ich podstawie STWiORB), to Inżynier/</w:t>
      </w:r>
      <w:r w:rsidR="002F7B1E" w:rsidRPr="009974D5">
        <w:rPr>
          <w:szCs w:val="20"/>
        </w:rPr>
        <w:t>Inspektor Nadzoru/</w:t>
      </w:r>
      <w:r w:rsidRPr="009974D5">
        <w:rPr>
          <w:szCs w:val="20"/>
        </w:rPr>
        <w:t>Zamawiający wydaje Wykonawcy polecenie przedstawienia programu naprawczego</w:t>
      </w:r>
      <w:r w:rsidR="009974D5" w:rsidRPr="009974D5">
        <w:rPr>
          <w:szCs w:val="20"/>
        </w:rPr>
        <w:t>, chyba że na wniosek jednej ze stron kontraktu zostaną wykonane badania lub pomiary arbitrażowe (zgodnie z pkt. 6.5 niniejszego WWiORB), a ich wyniki będą pozytywne.</w:t>
      </w:r>
      <w:r w:rsidR="00FC0CFF">
        <w:rPr>
          <w:szCs w:val="20"/>
        </w:rPr>
        <w:t xml:space="preserve"> </w:t>
      </w:r>
      <w:r w:rsidR="00FC0CFF" w:rsidRPr="009974D5">
        <w:rPr>
          <w:szCs w:val="20"/>
        </w:rPr>
        <w:t>Wykonawca w programie tym jest zobowiązany dokonać oceny wpływu na trwałość</w:t>
      </w:r>
      <w:r w:rsidR="00FC0CFF">
        <w:rPr>
          <w:szCs w:val="20"/>
        </w:rPr>
        <w:t xml:space="preserve"> lub</w:t>
      </w:r>
      <w:r w:rsidR="00FC0CFF" w:rsidRPr="009974D5">
        <w:rPr>
          <w:szCs w:val="20"/>
        </w:rPr>
        <w:t xml:space="preserve"> przedstawić sposób naprawienia wady</w:t>
      </w:r>
      <w:r w:rsidR="00FC0CFF">
        <w:rPr>
          <w:szCs w:val="20"/>
        </w:rPr>
        <w:t>.</w:t>
      </w:r>
    </w:p>
    <w:p w14:paraId="27C46576" w14:textId="137FCF1B" w:rsidR="0020350C" w:rsidRPr="009974D5" w:rsidRDefault="0020350C" w:rsidP="00D13BF5">
      <w:pPr>
        <w:rPr>
          <w:szCs w:val="20"/>
        </w:rPr>
      </w:pPr>
      <w:r w:rsidRPr="009974D5">
        <w:rPr>
          <w:szCs w:val="20"/>
        </w:rPr>
        <w:t>Na zastosowanie programu naprawczego wyraża zgodę Inżynier/Insp</w:t>
      </w:r>
      <w:r w:rsidR="003C56A2">
        <w:rPr>
          <w:szCs w:val="20"/>
        </w:rPr>
        <w:t>ektor Nadzoru/Zamawiający.</w:t>
      </w:r>
    </w:p>
    <w:p w14:paraId="7750EAD3" w14:textId="1C2F2D7A" w:rsidR="00646E9B" w:rsidRPr="009974D5" w:rsidRDefault="007A00CC" w:rsidP="00D13BF5">
      <w:pPr>
        <w:rPr>
          <w:szCs w:val="20"/>
        </w:rPr>
      </w:pPr>
      <w:r w:rsidRPr="009974D5">
        <w:rPr>
          <w:szCs w:val="20"/>
        </w:rPr>
        <w:t>W przypadku braku zgody</w:t>
      </w:r>
      <w:r w:rsidRPr="009974D5">
        <w:t xml:space="preserve"> </w:t>
      </w:r>
      <w:r w:rsidRPr="009974D5">
        <w:rPr>
          <w:szCs w:val="20"/>
        </w:rPr>
        <w:t>Inżyniera/Inspektora Nadzoru/Zamawiającego na zastosowanie programu naprawczego w</w:t>
      </w:r>
      <w:r w:rsidR="00646E9B" w:rsidRPr="009974D5">
        <w:rPr>
          <w:szCs w:val="20"/>
        </w:rPr>
        <w:t>szystkie materiały</w:t>
      </w:r>
      <w:r w:rsidRPr="009974D5">
        <w:rPr>
          <w:szCs w:val="20"/>
        </w:rPr>
        <w:t xml:space="preserve"> i roboty</w:t>
      </w:r>
      <w:r w:rsidR="00646E9B" w:rsidRPr="009974D5">
        <w:rPr>
          <w:szCs w:val="20"/>
        </w:rPr>
        <w:t xml:space="preserve"> nie spełniające wymagań podanych w</w:t>
      </w:r>
      <w:r w:rsidR="00100D78" w:rsidRPr="009974D5">
        <w:rPr>
          <w:szCs w:val="20"/>
        </w:rPr>
        <w:t> </w:t>
      </w:r>
      <w:r w:rsidR="00646E9B" w:rsidRPr="009974D5">
        <w:rPr>
          <w:szCs w:val="20"/>
        </w:rPr>
        <w:t>odpowiednich punktach</w:t>
      </w:r>
      <w:r w:rsidR="00E26497" w:rsidRPr="009974D5">
        <w:rPr>
          <w:szCs w:val="20"/>
        </w:rPr>
        <w:t xml:space="preserve"> </w:t>
      </w:r>
      <w:r w:rsidR="00646E9B" w:rsidRPr="009974D5">
        <w:rPr>
          <w:szCs w:val="20"/>
        </w:rPr>
        <w:t>WWiORB zostaną odrzucone. Wykonawca</w:t>
      </w:r>
      <w:r w:rsidR="00E26497" w:rsidRPr="009974D5">
        <w:rPr>
          <w:szCs w:val="20"/>
        </w:rPr>
        <w:t xml:space="preserve"> </w:t>
      </w:r>
      <w:r w:rsidR="00646E9B" w:rsidRPr="009974D5">
        <w:rPr>
          <w:szCs w:val="20"/>
        </w:rPr>
        <w:t xml:space="preserve">wymieni </w:t>
      </w:r>
      <w:r w:rsidRPr="009974D5">
        <w:rPr>
          <w:szCs w:val="20"/>
        </w:rPr>
        <w:t xml:space="preserve">materiały </w:t>
      </w:r>
      <w:r w:rsidR="00646E9B" w:rsidRPr="009974D5">
        <w:rPr>
          <w:szCs w:val="20"/>
        </w:rPr>
        <w:t>na właściwe</w:t>
      </w:r>
      <w:r w:rsidRPr="009974D5">
        <w:rPr>
          <w:szCs w:val="20"/>
        </w:rPr>
        <w:t xml:space="preserve"> i wykona prawidłowo roboty </w:t>
      </w:r>
      <w:r w:rsidR="00646E9B" w:rsidRPr="009974D5">
        <w:rPr>
          <w:szCs w:val="20"/>
        </w:rPr>
        <w:t>na własny koszt.</w:t>
      </w:r>
    </w:p>
    <w:p w14:paraId="1A96C984" w14:textId="05D815E8" w:rsidR="00646E9B" w:rsidRPr="009974D5" w:rsidRDefault="00646E9B" w:rsidP="00D13BF5">
      <w:pPr>
        <w:rPr>
          <w:szCs w:val="20"/>
        </w:rPr>
      </w:pPr>
      <w:r w:rsidRPr="009974D5">
        <w:rPr>
          <w:szCs w:val="20"/>
        </w:rPr>
        <w:t>Jeżeli wymiana materiałów niespełniających wymagań lub wadliwie wykonane roboty spowodowują szkodę w innych, prawidłowo wykonanych robotach, to również te roboty powinny być ponownie wykonane przez Wykonawcę na jego koszt.</w:t>
      </w:r>
    </w:p>
    <w:p w14:paraId="25BD8D05" w14:textId="2A115DC9" w:rsidR="00646E9B" w:rsidRPr="009974D5" w:rsidRDefault="00646E9B" w:rsidP="007620AD">
      <w:pPr>
        <w:pStyle w:val="Nagwek1"/>
      </w:pPr>
      <w:bookmarkStart w:id="89" w:name="_Toc64387276"/>
      <w:r w:rsidRPr="009974D5">
        <w:t>PODSTAWA PŁATNOŚCI</w:t>
      </w:r>
      <w:bookmarkEnd w:id="89"/>
    </w:p>
    <w:p w14:paraId="4BCA3C55" w14:textId="68A73E68" w:rsidR="00D13BF5" w:rsidRPr="009974D5" w:rsidRDefault="00D13BF5" w:rsidP="00097248">
      <w:pPr>
        <w:pStyle w:val="Nagwek2"/>
      </w:pPr>
      <w:bookmarkStart w:id="90" w:name="_Toc64387277"/>
      <w:r w:rsidRPr="009974D5">
        <w:t>Ogólne ustalenia dotyczące podstawy płatności</w:t>
      </w:r>
      <w:bookmarkEnd w:id="90"/>
    </w:p>
    <w:p w14:paraId="28795FCC" w14:textId="3E4159BF" w:rsidR="00D13BF5" w:rsidRDefault="00D13BF5" w:rsidP="00D13BF5">
      <w:pPr>
        <w:rPr>
          <w:spacing w:val="-4"/>
          <w:szCs w:val="20"/>
        </w:rPr>
      </w:pPr>
      <w:r w:rsidRPr="00FC0CFF">
        <w:rPr>
          <w:spacing w:val="-4"/>
          <w:szCs w:val="20"/>
        </w:rPr>
        <w:t>Ogólne ustalenia dotyczące podstawy płatności podano w D-M-00.00.00 „Wymagania ogólne”.</w:t>
      </w:r>
    </w:p>
    <w:p w14:paraId="1AE08346" w14:textId="77777777" w:rsidR="00FC0CFF" w:rsidRPr="009974D5" w:rsidRDefault="00FC0CFF" w:rsidP="00FC0CFF">
      <w:pPr>
        <w:pStyle w:val="Nagwek2"/>
        <w:jc w:val="left"/>
      </w:pPr>
      <w:bookmarkStart w:id="91" w:name="_Toc64387278"/>
      <w:r w:rsidRPr="009974D5">
        <w:t>Cena jednostki obmiarowej</w:t>
      </w:r>
      <w:bookmarkEnd w:id="91"/>
    </w:p>
    <w:p w14:paraId="3218D64B" w14:textId="6A2C284D" w:rsidR="00FC0CFF" w:rsidRDefault="00FC0CFF" w:rsidP="00FC0CFF">
      <w:pPr>
        <w:rPr>
          <w:szCs w:val="20"/>
        </w:rPr>
      </w:pPr>
      <w:r w:rsidRPr="009974D5">
        <w:rPr>
          <w:szCs w:val="20"/>
        </w:rPr>
        <w:t>Cena wykonania 1 m</w:t>
      </w:r>
      <w:r w:rsidRPr="009974D5">
        <w:rPr>
          <w:szCs w:val="20"/>
          <w:vertAlign w:val="superscript"/>
        </w:rPr>
        <w:t>2</w:t>
      </w:r>
      <w:r w:rsidRPr="009974D5">
        <w:rPr>
          <w:szCs w:val="20"/>
        </w:rPr>
        <w:t xml:space="preserve"> warstwy </w:t>
      </w:r>
      <w:r w:rsidR="00A72B60" w:rsidRPr="00A72B60">
        <w:rPr>
          <w:szCs w:val="20"/>
        </w:rPr>
        <w:t>ulepszonego podłoża z gruntów stabilizowanych spoiwami hydraulicznymi obejmuje</w:t>
      </w:r>
      <w:r w:rsidRPr="009974D5">
        <w:rPr>
          <w:szCs w:val="20"/>
        </w:rPr>
        <w:t>:</w:t>
      </w:r>
    </w:p>
    <w:p w14:paraId="5163BFBD" w14:textId="01245F4D" w:rsidR="00FC0CFF" w:rsidRPr="00FC0CFF" w:rsidRDefault="00FC0CFF" w:rsidP="00A3676C">
      <w:pPr>
        <w:pStyle w:val="Podtytu"/>
      </w:pPr>
      <w:r w:rsidRPr="00FC0CFF">
        <w:t>prace pomiarowe i roboty przygotowawcze,</w:t>
      </w:r>
    </w:p>
    <w:p w14:paraId="227AECF7" w14:textId="5EC4980F" w:rsidR="00FC0CFF" w:rsidRPr="00FC0CFF" w:rsidRDefault="00FC0CFF" w:rsidP="00A3676C">
      <w:pPr>
        <w:pStyle w:val="Podtytu"/>
      </w:pPr>
      <w:r w:rsidRPr="00FC0CFF">
        <w:t>oznakowanie robót,</w:t>
      </w:r>
    </w:p>
    <w:p w14:paraId="48DBD293" w14:textId="764758BF" w:rsidR="00FC0CFF" w:rsidRPr="00FC0CFF" w:rsidRDefault="00FC0CFF" w:rsidP="00A3676C">
      <w:pPr>
        <w:pStyle w:val="Podtytu"/>
      </w:pPr>
      <w:r w:rsidRPr="00FC0CFF">
        <w:t>spulchnienie gruntu,</w:t>
      </w:r>
    </w:p>
    <w:p w14:paraId="50DAFA6B" w14:textId="17EAD7C5" w:rsidR="00FC0CFF" w:rsidRPr="00FC0CFF" w:rsidRDefault="00FC0CFF" w:rsidP="00A3676C">
      <w:pPr>
        <w:pStyle w:val="Podtytu"/>
      </w:pPr>
      <w:r w:rsidRPr="00FC0CFF">
        <w:t>dostarczenie, ustawienie, rozebranie i odwiezienie prowadnic oraz innych materiałów i urządzeń pomocniczych,</w:t>
      </w:r>
    </w:p>
    <w:p w14:paraId="6CAC6506" w14:textId="37DF6F40" w:rsidR="00FC0CFF" w:rsidRPr="00FC0CFF" w:rsidRDefault="00FC0CFF" w:rsidP="00A3676C">
      <w:pPr>
        <w:pStyle w:val="Podtytu"/>
      </w:pPr>
      <w:r w:rsidRPr="00FC0CFF">
        <w:t>dostarczenie i rozścielenie składników zgodnie z receptą laboratoryjną,</w:t>
      </w:r>
    </w:p>
    <w:p w14:paraId="74B6D6A8" w14:textId="20A784E3" w:rsidR="00FC0CFF" w:rsidRPr="00FC0CFF" w:rsidRDefault="00FC0CFF" w:rsidP="00A3676C">
      <w:pPr>
        <w:pStyle w:val="Podtytu"/>
      </w:pPr>
      <w:r w:rsidRPr="00FC0CFF">
        <w:t>wymieszanie gruntu rodzimego ze spoiwem w korycie drogi,</w:t>
      </w:r>
    </w:p>
    <w:p w14:paraId="68FAF379" w14:textId="79B34CF3" w:rsidR="00FC0CFF" w:rsidRPr="00FC0CFF" w:rsidRDefault="00FC0CFF" w:rsidP="00A3676C">
      <w:pPr>
        <w:pStyle w:val="Podtytu"/>
      </w:pPr>
      <w:r w:rsidRPr="00FC0CFF">
        <w:t>zagęszczenie warstwy,</w:t>
      </w:r>
    </w:p>
    <w:p w14:paraId="13AD3DC5" w14:textId="1622A207" w:rsidR="00FC0CFF" w:rsidRPr="00FC0CFF" w:rsidRDefault="00FC0CFF" w:rsidP="00A3676C">
      <w:pPr>
        <w:pStyle w:val="Podtytu"/>
      </w:pPr>
      <w:r w:rsidRPr="00FC0CFF">
        <w:t>pielęgnacja wykonanej warstwy</w:t>
      </w:r>
    </w:p>
    <w:p w14:paraId="6EBAD89F" w14:textId="0D48D08E" w:rsidR="00FC0CFF" w:rsidRDefault="00FC0CFF" w:rsidP="00A3676C">
      <w:pPr>
        <w:pStyle w:val="Podtytu"/>
      </w:pPr>
      <w:r w:rsidRPr="00FC0CFF">
        <w:t xml:space="preserve">przeprowadzenie pomiarów i badań laboratoryjnych, wymaganych </w:t>
      </w:r>
      <w:r w:rsidR="00945E87">
        <w:t>w specyfikacji technicznej,</w:t>
      </w:r>
    </w:p>
    <w:p w14:paraId="75824EDD" w14:textId="77777777" w:rsidR="00945E87" w:rsidRPr="009974D5" w:rsidRDefault="00945E87" w:rsidP="00945E87">
      <w:pPr>
        <w:pStyle w:val="Podtytu"/>
      </w:pPr>
      <w:r w:rsidRPr="009974D5">
        <w:t>odwiezienie sprzętu.</w:t>
      </w:r>
    </w:p>
    <w:p w14:paraId="4791E0A5" w14:textId="43A00C2B" w:rsidR="00945E87" w:rsidRDefault="00945E87" w:rsidP="00945E87">
      <w:pPr>
        <w:pStyle w:val="Podtytu"/>
        <w:rPr>
          <w:rFonts w:ascii="Calibri" w:hAnsi="Calibri"/>
        </w:rPr>
      </w:pPr>
      <w:r>
        <w:t>zawiera wszelkie inne czynności związane z prawidłowym wykonaniem warstwy zgodnie z wymaganiami niniejszych WWiORB.</w:t>
      </w:r>
    </w:p>
    <w:p w14:paraId="14C7F3B5" w14:textId="40DE3424" w:rsidR="00D13BF5" w:rsidRPr="00A72B60" w:rsidRDefault="00D13BF5" w:rsidP="00A72B60">
      <w:pPr>
        <w:pStyle w:val="Nagwek2"/>
      </w:pPr>
      <w:bookmarkStart w:id="92" w:name="_Toc64387279"/>
      <w:r w:rsidRPr="00A72B60">
        <w:t>Sposób rozliczenia robót tymczasowych i prac towarzyszących</w:t>
      </w:r>
      <w:bookmarkEnd w:id="92"/>
    </w:p>
    <w:p w14:paraId="55DD2EC2" w14:textId="2606296F" w:rsidR="00D13BF5" w:rsidRPr="009974D5" w:rsidRDefault="00D13BF5" w:rsidP="0012400A">
      <w:r w:rsidRPr="009974D5">
        <w:t>Cena wykonania robót określonych niniejszą OST obejmuje:</w:t>
      </w:r>
    </w:p>
    <w:p w14:paraId="2157B7AC" w14:textId="1305F703" w:rsidR="00D13BF5" w:rsidRPr="009974D5" w:rsidRDefault="00D13BF5" w:rsidP="002A6339">
      <w:pPr>
        <w:pStyle w:val="Akapitzlist"/>
        <w:numPr>
          <w:ilvl w:val="0"/>
          <w:numId w:val="12"/>
        </w:numPr>
        <w:contextualSpacing w:val="0"/>
        <w:rPr>
          <w:szCs w:val="20"/>
        </w:rPr>
      </w:pPr>
      <w:r w:rsidRPr="009974D5">
        <w:rPr>
          <w:szCs w:val="20"/>
        </w:rPr>
        <w:t>roboty tymczasowe, które są potrzebne do wykonania robót podstawowych, ale nie są przekazywane Zamawiającemu i są usuwane po wykonaniu robót podstawowych,</w:t>
      </w:r>
    </w:p>
    <w:p w14:paraId="73D7B7E7" w14:textId="04D90F5B" w:rsidR="00646E9B" w:rsidRPr="009974D5" w:rsidRDefault="00D13BF5" w:rsidP="002A6339">
      <w:pPr>
        <w:pStyle w:val="Akapitzlist"/>
        <w:numPr>
          <w:ilvl w:val="0"/>
          <w:numId w:val="12"/>
        </w:numPr>
        <w:contextualSpacing w:val="0"/>
        <w:rPr>
          <w:szCs w:val="20"/>
        </w:rPr>
      </w:pPr>
      <w:r w:rsidRPr="009974D5">
        <w:rPr>
          <w:szCs w:val="20"/>
        </w:rPr>
        <w:t>prace towarzyszące, które są niezbędne do wykonania robót podstawowych, niezaliczane do robót tymczasowych, jak geodezyjne wytyczenie robót itd.</w:t>
      </w:r>
    </w:p>
    <w:p w14:paraId="35B716E0" w14:textId="2E43562B" w:rsidR="00646E9B" w:rsidRPr="0012400A" w:rsidRDefault="00646E9B" w:rsidP="0012400A">
      <w:pPr>
        <w:pStyle w:val="Nagwek1"/>
      </w:pPr>
      <w:bookmarkStart w:id="93" w:name="_Toc64387280"/>
      <w:r w:rsidRPr="0012400A">
        <w:t>PRZEPISY ZWIĄZANE</w:t>
      </w:r>
      <w:bookmarkEnd w:id="93"/>
    </w:p>
    <w:p w14:paraId="4BF54FE3" w14:textId="64685EE5" w:rsidR="00646E9B" w:rsidRPr="009974D5" w:rsidRDefault="00646E9B" w:rsidP="00097248">
      <w:pPr>
        <w:pStyle w:val="Nagwek2"/>
      </w:pPr>
      <w:bookmarkStart w:id="94" w:name="_Toc64387281"/>
      <w:r w:rsidRPr="009974D5">
        <w:t>Normy</w:t>
      </w:r>
      <w:bookmarkEnd w:id="94"/>
    </w:p>
    <w:p w14:paraId="560319FF" w14:textId="77777777" w:rsidR="0012400A" w:rsidRPr="00B909DF" w:rsidRDefault="0012400A" w:rsidP="002A6339">
      <w:pPr>
        <w:pStyle w:val="Akapitzlist"/>
        <w:numPr>
          <w:ilvl w:val="0"/>
          <w:numId w:val="16"/>
        </w:numPr>
        <w:ind w:left="426"/>
        <w:contextualSpacing w:val="0"/>
      </w:pPr>
      <w:r w:rsidRPr="00B909DF">
        <w:t>PN-EN 197-1 Cement. Skład, wymagania i kryteria zgodności dotyczące cementów powszechnego użytku</w:t>
      </w:r>
    </w:p>
    <w:p w14:paraId="500935A9" w14:textId="77777777" w:rsidR="0012400A" w:rsidRPr="00B909DF" w:rsidRDefault="0012400A" w:rsidP="002A6339">
      <w:pPr>
        <w:pStyle w:val="Akapitzlist"/>
        <w:numPr>
          <w:ilvl w:val="0"/>
          <w:numId w:val="16"/>
        </w:numPr>
        <w:ind w:left="426"/>
        <w:contextualSpacing w:val="0"/>
      </w:pPr>
      <w:r w:rsidRPr="00B909DF">
        <w:t>PN-EN 459-1 Wapno Budowlane. Wymagania</w:t>
      </w:r>
    </w:p>
    <w:p w14:paraId="0C5C8610" w14:textId="77777777" w:rsidR="0012400A" w:rsidRPr="00B909DF" w:rsidRDefault="0012400A" w:rsidP="002A6339">
      <w:pPr>
        <w:pStyle w:val="Akapitzlist"/>
        <w:numPr>
          <w:ilvl w:val="0"/>
          <w:numId w:val="16"/>
        </w:numPr>
        <w:ind w:left="426"/>
        <w:contextualSpacing w:val="0"/>
      </w:pPr>
      <w:r w:rsidRPr="00B909DF">
        <w:t>PN-EN 1008 Woda zarobowa do betonu. Specyfikacja pobierania próbek, badanie i ocena przydatności wody zarobowej do betonu, w tym wody odzyskanej z procesów produkcji betonu</w:t>
      </w:r>
    </w:p>
    <w:p w14:paraId="548FDC58" w14:textId="77777777" w:rsidR="0012400A" w:rsidRPr="00B909DF" w:rsidRDefault="0012400A" w:rsidP="002A6339">
      <w:pPr>
        <w:pStyle w:val="Akapitzlist"/>
        <w:numPr>
          <w:ilvl w:val="0"/>
          <w:numId w:val="16"/>
        </w:numPr>
        <w:ind w:left="426"/>
        <w:contextualSpacing w:val="0"/>
      </w:pPr>
      <w:r w:rsidRPr="00B909DF">
        <w:t>PN-EN 13282-1 Hydrauliczne spoiwa drogowe Część 1: Hydrauliczne spoiwa drogowe szybko wiążące. Skład , wymagania</w:t>
      </w:r>
      <w:r>
        <w:t xml:space="preserve"> </w:t>
      </w:r>
      <w:r w:rsidRPr="00B909DF">
        <w:t>i kryteria zgodności</w:t>
      </w:r>
    </w:p>
    <w:p w14:paraId="2E04EF37" w14:textId="77777777" w:rsidR="0012400A" w:rsidRPr="00B909DF" w:rsidRDefault="0012400A" w:rsidP="002A6339">
      <w:pPr>
        <w:pStyle w:val="Akapitzlist"/>
        <w:numPr>
          <w:ilvl w:val="0"/>
          <w:numId w:val="16"/>
        </w:numPr>
        <w:ind w:left="426"/>
        <w:contextualSpacing w:val="0"/>
      </w:pPr>
      <w:r w:rsidRPr="00B909DF">
        <w:t>PN-EN 13282-2 Hydrauliczne spoiwa drogowe Część 2: Hydrauliczne spoiwa drogowe normalnie wiążące. Skład , wymagania</w:t>
      </w:r>
      <w:r>
        <w:t xml:space="preserve"> </w:t>
      </w:r>
      <w:r w:rsidRPr="00B909DF">
        <w:t>i kryteria zgodności</w:t>
      </w:r>
    </w:p>
    <w:p w14:paraId="0E59E341" w14:textId="77777777" w:rsidR="0012400A" w:rsidRPr="00B909DF" w:rsidRDefault="0012400A" w:rsidP="002A6339">
      <w:pPr>
        <w:pStyle w:val="Akapitzlist"/>
        <w:numPr>
          <w:ilvl w:val="0"/>
          <w:numId w:val="16"/>
        </w:numPr>
        <w:ind w:left="426"/>
        <w:contextualSpacing w:val="0"/>
      </w:pPr>
      <w:r w:rsidRPr="00B909DF">
        <w:t>PN-EN 13286-2 Mieszanki niezwiązane i związane spoiwem hydraulicznym. Część 2: Metody określenia gęstości i zawartości wody. Zagęszczanie metodą Proctora</w:t>
      </w:r>
    </w:p>
    <w:p w14:paraId="296FF906" w14:textId="77777777" w:rsidR="0012400A" w:rsidRPr="00B909DF" w:rsidRDefault="0012400A" w:rsidP="002A6339">
      <w:pPr>
        <w:pStyle w:val="Akapitzlist"/>
        <w:numPr>
          <w:ilvl w:val="0"/>
          <w:numId w:val="16"/>
        </w:numPr>
        <w:ind w:left="426"/>
        <w:contextualSpacing w:val="0"/>
      </w:pPr>
      <w:r w:rsidRPr="00B909DF">
        <w:t>PN-EN 13286-41 Mieszanki niezwiązane i związane spoiwem hydraulicznym. Część 41: Metoda oznaczania wytrzymałości na ściskanie mieszanek związanych spoiwem hydraulicznym</w:t>
      </w:r>
    </w:p>
    <w:p w14:paraId="47B12ECD" w14:textId="77777777" w:rsidR="0012400A" w:rsidRPr="00B909DF" w:rsidRDefault="0012400A" w:rsidP="002A6339">
      <w:pPr>
        <w:pStyle w:val="Akapitzlist"/>
        <w:numPr>
          <w:ilvl w:val="0"/>
          <w:numId w:val="16"/>
        </w:numPr>
        <w:ind w:left="426"/>
        <w:contextualSpacing w:val="0"/>
      </w:pPr>
      <w:r w:rsidRPr="00B909DF">
        <w:t>PN-EN 13286-47</w:t>
      </w:r>
      <w:r>
        <w:t xml:space="preserve"> </w:t>
      </w:r>
      <w:r w:rsidRPr="00B909DF">
        <w:t>Mieszanki niezwiązane i związane spoiwem hydraulicznym. Część 47: Metody badań dla nośności, kalifornijski wskaźnik nośności CBR, natychmiastowy wskaźnik nośności i pęcznienia liniowego</w:t>
      </w:r>
    </w:p>
    <w:p w14:paraId="735D3D38" w14:textId="77777777" w:rsidR="0012400A" w:rsidRPr="00B909DF" w:rsidRDefault="0012400A" w:rsidP="002A6339">
      <w:pPr>
        <w:pStyle w:val="Akapitzlist"/>
        <w:numPr>
          <w:ilvl w:val="0"/>
          <w:numId w:val="16"/>
        </w:numPr>
        <w:ind w:left="426"/>
        <w:contextualSpacing w:val="0"/>
      </w:pPr>
      <w:r w:rsidRPr="00B909DF">
        <w:t>PN-EN 13286-48</w:t>
      </w:r>
      <w:r>
        <w:t xml:space="preserve"> </w:t>
      </w:r>
      <w:r w:rsidRPr="00B909DF">
        <w:t>Mieszanki niezwiązane i związane spoiwem hydraulicznym. Część 48: Metoda badawcza określania stopnia rozdrobnienia</w:t>
      </w:r>
    </w:p>
    <w:p w14:paraId="5B0289E0" w14:textId="77777777" w:rsidR="0012400A" w:rsidRPr="00B909DF" w:rsidRDefault="0012400A" w:rsidP="002A6339">
      <w:pPr>
        <w:pStyle w:val="Akapitzlist"/>
        <w:numPr>
          <w:ilvl w:val="0"/>
          <w:numId w:val="16"/>
        </w:numPr>
        <w:ind w:left="426"/>
        <w:contextualSpacing w:val="0"/>
      </w:pPr>
      <w:r w:rsidRPr="00B909DF">
        <w:t>PN-EN 14227-2 Mieszanki związane spoiwem hydraulicznym. Specyfikacje. Część 2: Mieszanki żużlowe</w:t>
      </w:r>
    </w:p>
    <w:p w14:paraId="0B702C06" w14:textId="77777777" w:rsidR="0012400A" w:rsidRPr="00B909DF" w:rsidRDefault="0012400A" w:rsidP="002A6339">
      <w:pPr>
        <w:pStyle w:val="Akapitzlist"/>
        <w:numPr>
          <w:ilvl w:val="0"/>
          <w:numId w:val="16"/>
        </w:numPr>
        <w:ind w:left="426"/>
        <w:contextualSpacing w:val="0"/>
      </w:pPr>
      <w:r w:rsidRPr="00B909DF">
        <w:t>PN-EN 14227-4 Mieszanki związane spoiwem hydraulicznym. Specyfikacje. Część 4: Popioły lotne do mieszanek związanych spoiwem hydraulicznym</w:t>
      </w:r>
    </w:p>
    <w:p w14:paraId="695586E4" w14:textId="77777777" w:rsidR="0012400A" w:rsidRPr="00B909DF" w:rsidRDefault="0012400A" w:rsidP="002A6339">
      <w:pPr>
        <w:pStyle w:val="Akapitzlist"/>
        <w:numPr>
          <w:ilvl w:val="0"/>
          <w:numId w:val="16"/>
        </w:numPr>
        <w:ind w:left="426"/>
        <w:contextualSpacing w:val="0"/>
      </w:pPr>
      <w:r w:rsidRPr="00B909DF">
        <w:t xml:space="preserve">PN-EN 14227-15 Mieszanki związane spoiwem hydraulicznym. Specyfikacje. Część 15: Grunty stabilizowane hydraulicznie </w:t>
      </w:r>
    </w:p>
    <w:p w14:paraId="1124D92F" w14:textId="77777777" w:rsidR="0012400A" w:rsidRPr="00B909DF" w:rsidRDefault="0012400A" w:rsidP="002A6339">
      <w:pPr>
        <w:pStyle w:val="Akapitzlist"/>
        <w:numPr>
          <w:ilvl w:val="0"/>
          <w:numId w:val="16"/>
        </w:numPr>
        <w:ind w:left="426"/>
        <w:contextualSpacing w:val="0"/>
      </w:pPr>
      <w:r w:rsidRPr="00B909DF">
        <w:t>PN-EN 15167-1 Mielony granulowany żużel wielkopiecowy do stosowania w betonie, zaprawie i zaczynie . Część 1: Definicje, specyfikacje i kryteria zgodności</w:t>
      </w:r>
    </w:p>
    <w:p w14:paraId="4DAC9952" w14:textId="77777777" w:rsidR="0012400A" w:rsidRPr="00B909DF" w:rsidRDefault="0012400A" w:rsidP="002A6339">
      <w:pPr>
        <w:pStyle w:val="Akapitzlist"/>
        <w:numPr>
          <w:ilvl w:val="0"/>
          <w:numId w:val="16"/>
        </w:numPr>
        <w:ind w:left="426"/>
        <w:contextualSpacing w:val="0"/>
      </w:pPr>
      <w:r w:rsidRPr="00B909DF">
        <w:t>PN-S-02205 Drogi samochodowe. Roboty ziemne. Wymagania i badania</w:t>
      </w:r>
      <w:r>
        <w:t xml:space="preserve"> </w:t>
      </w:r>
    </w:p>
    <w:p w14:paraId="7182AFEF" w14:textId="77777777" w:rsidR="0012400A" w:rsidRPr="00B909DF" w:rsidRDefault="0012400A" w:rsidP="002A6339">
      <w:pPr>
        <w:pStyle w:val="Akapitzlist"/>
        <w:numPr>
          <w:ilvl w:val="0"/>
          <w:numId w:val="16"/>
        </w:numPr>
        <w:ind w:left="426"/>
        <w:contextualSpacing w:val="0"/>
      </w:pPr>
      <w:r w:rsidRPr="00B909DF">
        <w:t>PN-B-04481 Grunty budowlane. Badania próbek gruntów</w:t>
      </w:r>
    </w:p>
    <w:p w14:paraId="3DA4592A" w14:textId="77777777" w:rsidR="0012400A" w:rsidRPr="00B909DF" w:rsidRDefault="0012400A" w:rsidP="002A6339">
      <w:pPr>
        <w:pStyle w:val="Akapitzlist"/>
        <w:numPr>
          <w:ilvl w:val="0"/>
          <w:numId w:val="16"/>
        </w:numPr>
        <w:ind w:left="426"/>
        <w:contextualSpacing w:val="0"/>
      </w:pPr>
      <w:r w:rsidRPr="00B909DF">
        <w:t>PN-B-06714-15 Kruszywa mineralne. Badania. Oznaczanie składu ziarnowego</w:t>
      </w:r>
    </w:p>
    <w:p w14:paraId="64FD651D" w14:textId="77777777" w:rsidR="0012400A" w:rsidRPr="00B909DF" w:rsidRDefault="0012400A" w:rsidP="002A6339">
      <w:pPr>
        <w:pStyle w:val="Akapitzlist"/>
        <w:numPr>
          <w:ilvl w:val="0"/>
          <w:numId w:val="16"/>
        </w:numPr>
        <w:ind w:left="426"/>
        <w:contextualSpacing w:val="0"/>
      </w:pPr>
      <w:r w:rsidRPr="00B909DF">
        <w:t>PN-B-06714-26 Kruszywa mineralne. Badania. Oznaczanie zawartości zanieczyszczeń organicznych</w:t>
      </w:r>
    </w:p>
    <w:p w14:paraId="681D06F7" w14:textId="77777777" w:rsidR="0012400A" w:rsidRPr="00B909DF" w:rsidRDefault="0012400A" w:rsidP="002A6339">
      <w:pPr>
        <w:pStyle w:val="Akapitzlist"/>
        <w:numPr>
          <w:ilvl w:val="0"/>
          <w:numId w:val="16"/>
        </w:numPr>
        <w:ind w:left="426"/>
        <w:contextualSpacing w:val="0"/>
      </w:pPr>
      <w:r w:rsidRPr="00B909DF">
        <w:t>PN-B-06714-28 Kruszywa mineralne. Badania. Oznaczanie zawartości siarki metodą bromową</w:t>
      </w:r>
    </w:p>
    <w:p w14:paraId="3CA10E1E" w14:textId="77777777" w:rsidR="0012400A" w:rsidRPr="00B909DF" w:rsidRDefault="0012400A" w:rsidP="002A6339">
      <w:pPr>
        <w:pStyle w:val="Akapitzlist"/>
        <w:numPr>
          <w:ilvl w:val="0"/>
          <w:numId w:val="16"/>
        </w:numPr>
        <w:ind w:left="426"/>
        <w:contextualSpacing w:val="0"/>
      </w:pPr>
      <w:r w:rsidRPr="00B909DF">
        <w:t>BN-8931-01 Drogi samochodowe. Oznaczenie wskaźnika piaskowego</w:t>
      </w:r>
    </w:p>
    <w:p w14:paraId="09A76D51" w14:textId="77777777" w:rsidR="0012400A" w:rsidRPr="00B909DF" w:rsidRDefault="0012400A" w:rsidP="002A6339">
      <w:pPr>
        <w:pStyle w:val="Akapitzlist"/>
        <w:numPr>
          <w:ilvl w:val="0"/>
          <w:numId w:val="16"/>
        </w:numPr>
        <w:ind w:left="426"/>
        <w:contextualSpacing w:val="0"/>
      </w:pPr>
      <w:r w:rsidRPr="00B909DF">
        <w:t>BN-8931-12 Drogi samochodowe. Oznaczenie wskaźnika zagęszczenia gruntu.</w:t>
      </w:r>
    </w:p>
    <w:p w14:paraId="77197CC9" w14:textId="77777777" w:rsidR="0012400A" w:rsidRPr="00B909DF" w:rsidRDefault="0012400A" w:rsidP="002A6339">
      <w:pPr>
        <w:pStyle w:val="Akapitzlist"/>
        <w:numPr>
          <w:ilvl w:val="0"/>
          <w:numId w:val="16"/>
        </w:numPr>
        <w:ind w:left="426"/>
        <w:contextualSpacing w:val="0"/>
      </w:pPr>
      <w:r w:rsidRPr="00B909DF">
        <w:t>BN-8931-04 Drogi samochodowe. Pomiar równości nawierzchni planografem i łatą.</w:t>
      </w:r>
    </w:p>
    <w:p w14:paraId="31A1D94E" w14:textId="5587D7E6" w:rsidR="00646E9B" w:rsidRPr="0012400A" w:rsidRDefault="00646E9B" w:rsidP="0012400A">
      <w:pPr>
        <w:pStyle w:val="Nagwek2"/>
      </w:pPr>
      <w:bookmarkStart w:id="95" w:name="_Toc64387282"/>
      <w:r w:rsidRPr="0012400A">
        <w:t>Inne dokumenty</w:t>
      </w:r>
      <w:bookmarkEnd w:id="95"/>
    </w:p>
    <w:p w14:paraId="207806FF" w14:textId="77777777" w:rsidR="0012400A" w:rsidRPr="00B909DF" w:rsidRDefault="0012400A" w:rsidP="002A6339">
      <w:pPr>
        <w:pStyle w:val="Akapitzlist"/>
        <w:numPr>
          <w:ilvl w:val="0"/>
          <w:numId w:val="17"/>
        </w:numPr>
        <w:ind w:left="426"/>
        <w:contextualSpacing w:val="0"/>
      </w:pPr>
      <w:r w:rsidRPr="00B909DF">
        <w:t>Ustawa z dnia 16 kwietnia 2004r. o wyrobach budowlanych (Dz. U. 2004 nr 92, poz. 881 z późn. zmianami); ostatni tekst jednolity -</w:t>
      </w:r>
      <w:r>
        <w:t xml:space="preserve"> </w:t>
      </w:r>
      <w:r w:rsidRPr="00B909DF">
        <w:t xml:space="preserve">Obwieszczenie Marszałka Sejmu Rzeczypospolitej Polskiej z dnia 17 stycznia 2019 r. w sprawie ogłoszenia jednolitego tekstu ustawy o wyrobach budowlanych (Dz. U. 2019 poz. 266) </w:t>
      </w:r>
    </w:p>
    <w:p w14:paraId="37B13436" w14:textId="77777777" w:rsidR="0012400A" w:rsidRPr="00B909DF" w:rsidRDefault="0012400A" w:rsidP="002A6339">
      <w:pPr>
        <w:pStyle w:val="Akapitzlist"/>
        <w:numPr>
          <w:ilvl w:val="0"/>
          <w:numId w:val="17"/>
        </w:numPr>
        <w:ind w:left="426"/>
        <w:contextualSpacing w:val="0"/>
      </w:pPr>
      <w:r w:rsidRPr="00B909DF">
        <w:t>Rozporządzenie Ministra Infrastruktury z dnia 11 sierpnia 2004r. w sprawie deklarowania zgodności wyrobów budowlanych oraz sposobu znakowania ich znakiem budowlanym (Dz. U. Nr 198, poz. 2041 z późn. zm.)</w:t>
      </w:r>
    </w:p>
    <w:p w14:paraId="242CD1B6" w14:textId="77777777" w:rsidR="0012400A" w:rsidRPr="00B909DF" w:rsidRDefault="0012400A" w:rsidP="002A6339">
      <w:pPr>
        <w:pStyle w:val="Akapitzlist"/>
        <w:numPr>
          <w:ilvl w:val="0"/>
          <w:numId w:val="17"/>
        </w:numPr>
        <w:ind w:left="426"/>
        <w:contextualSpacing w:val="0"/>
        <w:rPr>
          <w:lang w:eastAsia="ar-SA"/>
        </w:rPr>
      </w:pPr>
      <w:r w:rsidRPr="00B909DF">
        <w:rPr>
          <w:lang w:eastAsia="ar-SA"/>
        </w:rPr>
        <w:t xml:space="preserve">Katalog Typowych Konstrukcji Nawierzchni Sztywnych, załącznik do zarządzenia Nr 30 Generalnego Dyrektora Dróg Krajowych i Autostrad z dnia 16.06.2014 r. </w:t>
      </w:r>
    </w:p>
    <w:p w14:paraId="667601A4" w14:textId="77777777" w:rsidR="0012400A" w:rsidRPr="00B909DF" w:rsidRDefault="0012400A" w:rsidP="002A6339">
      <w:pPr>
        <w:pStyle w:val="Akapitzlist"/>
        <w:numPr>
          <w:ilvl w:val="0"/>
          <w:numId w:val="17"/>
        </w:numPr>
        <w:ind w:left="426"/>
        <w:contextualSpacing w:val="0"/>
        <w:rPr>
          <w:lang w:eastAsia="ar-SA"/>
        </w:rPr>
      </w:pPr>
      <w:r w:rsidRPr="00B909DF">
        <w:rPr>
          <w:lang w:eastAsia="ar-SA"/>
        </w:rPr>
        <w:t>Katalog Typowych Konstrukcji Nawierzchni Podatnych i Półsztywnych, załącznik do zarządzenia Nr 31 Generalnego Dyrektora Dróg Krajowych i Autostrad z dnia 16.06.2014 r.</w:t>
      </w:r>
    </w:p>
    <w:p w14:paraId="5829D834" w14:textId="77777777" w:rsidR="0012400A" w:rsidRPr="00B909DF" w:rsidRDefault="0012400A" w:rsidP="002A6339">
      <w:pPr>
        <w:pStyle w:val="Akapitzlist"/>
        <w:numPr>
          <w:ilvl w:val="0"/>
          <w:numId w:val="17"/>
        </w:numPr>
        <w:ind w:left="426"/>
        <w:contextualSpacing w:val="0"/>
        <w:rPr>
          <w:lang w:eastAsia="ar-SA"/>
        </w:rPr>
      </w:pPr>
      <w:r w:rsidRPr="00B909DF">
        <w:rPr>
          <w:lang w:eastAsia="ar-SA"/>
        </w:rPr>
        <w:t>Wytyczne wzmacniania podłoża gruntowego w budownictwie drogowym, IBDiM, 2002.</w:t>
      </w:r>
    </w:p>
    <w:p w14:paraId="585824BF" w14:textId="77777777" w:rsidR="0012400A" w:rsidRPr="0012400A" w:rsidRDefault="0012400A" w:rsidP="002A6339">
      <w:pPr>
        <w:pStyle w:val="Akapitzlist"/>
        <w:numPr>
          <w:ilvl w:val="0"/>
          <w:numId w:val="17"/>
        </w:numPr>
        <w:ind w:left="426"/>
        <w:contextualSpacing w:val="0"/>
        <w:rPr>
          <w:lang w:val="en-US" w:eastAsia="ar-SA"/>
        </w:rPr>
      </w:pPr>
      <w:r w:rsidRPr="0012400A">
        <w:rPr>
          <w:lang w:val="en-US" w:eastAsia="ar-SA"/>
        </w:rPr>
        <w:t>ZTV E-StB 17 - Zusätzliche Technische Vertragsbedingungen und Richtlinien für Erdarbeiten im Straßenbau, FGSV nr 599, 2017</w:t>
      </w:r>
    </w:p>
    <w:p w14:paraId="488695C4" w14:textId="77777777" w:rsidR="0012400A" w:rsidRPr="0012400A" w:rsidRDefault="0012400A" w:rsidP="002A6339">
      <w:pPr>
        <w:pStyle w:val="Akapitzlist"/>
        <w:numPr>
          <w:ilvl w:val="0"/>
          <w:numId w:val="17"/>
        </w:numPr>
        <w:ind w:left="426"/>
        <w:contextualSpacing w:val="0"/>
        <w:rPr>
          <w:lang w:val="en-US" w:eastAsia="ar-SA"/>
        </w:rPr>
      </w:pPr>
      <w:r w:rsidRPr="0012400A">
        <w:rPr>
          <w:lang w:val="en-US" w:eastAsia="ar-SA"/>
        </w:rPr>
        <w:t>TP BF-StB - Technische Prüfvorschriften für Boden und Fels im Straßenbau - Teil B 8.3: Dynamischer Plattendruckversuch mit Leichtem Fallgewichtsgerät, FGSV-Nr. 591/B 8.3, 2012</w:t>
      </w:r>
    </w:p>
    <w:p w14:paraId="6E2C6CFF" w14:textId="77777777" w:rsidR="0012400A" w:rsidRPr="0012400A" w:rsidRDefault="0012400A" w:rsidP="002A6339">
      <w:pPr>
        <w:pStyle w:val="Akapitzlist"/>
        <w:numPr>
          <w:ilvl w:val="0"/>
          <w:numId w:val="17"/>
        </w:numPr>
        <w:ind w:left="426"/>
        <w:contextualSpacing w:val="0"/>
        <w:rPr>
          <w:lang w:val="en-US" w:eastAsia="ar-SA"/>
        </w:rPr>
      </w:pPr>
      <w:r w:rsidRPr="0012400A">
        <w:rPr>
          <w:lang w:val="en-US" w:eastAsia="ar-SA"/>
        </w:rPr>
        <w:t>TP BF-StB - Technische Prüfvorschriften für Boden und Fels im Straßenbau - Teil B 8.4: Kalibriervorschriften für das Leichte und das Mittelschwere Fallgewichtsgerät (PDF), FGSV-Nr. 591/B 8.4PDF, 2016</w:t>
      </w:r>
    </w:p>
    <w:p w14:paraId="395E68F3" w14:textId="5AFE228C" w:rsidR="00C7249A" w:rsidRDefault="0012400A" w:rsidP="00C7249A">
      <w:pPr>
        <w:pStyle w:val="Akapitzlist"/>
        <w:numPr>
          <w:ilvl w:val="0"/>
          <w:numId w:val="17"/>
        </w:numPr>
        <w:ind w:left="426"/>
        <w:contextualSpacing w:val="0"/>
        <w:rPr>
          <w:lang w:val="en-US" w:eastAsia="ar-SA"/>
        </w:rPr>
      </w:pPr>
      <w:r w:rsidRPr="00C7249A">
        <w:rPr>
          <w:lang w:val="en-US" w:eastAsia="ar-SA"/>
        </w:rPr>
        <w:t>Soil treatment with lime and/or hydraulic binders. Application to the construction of fills and capping layers, Technical Guide, LCPC, 2004</w:t>
      </w:r>
    </w:p>
    <w:p w14:paraId="1FEA3483" w14:textId="0720A3B5" w:rsidR="00C7249A" w:rsidRPr="00BD27DD" w:rsidRDefault="00C7249A" w:rsidP="00C7249A">
      <w:pPr>
        <w:pStyle w:val="Nagwek1"/>
        <w:numPr>
          <w:ilvl w:val="0"/>
          <w:numId w:val="0"/>
        </w:numPr>
        <w:ind w:left="567"/>
        <w:jc w:val="center"/>
        <w:rPr>
          <w:snapToGrid w:val="0"/>
        </w:rPr>
      </w:pPr>
      <w:r>
        <w:rPr>
          <w:lang w:val="en-US" w:eastAsia="ar-SA"/>
        </w:rPr>
        <w:br w:type="page"/>
      </w:r>
      <w:bookmarkStart w:id="96" w:name="_Toc64387283"/>
      <w:r>
        <w:rPr>
          <w:snapToGrid w:val="0"/>
        </w:rPr>
        <w:t>ZAŁĄCZNIK 1</w:t>
      </w:r>
      <w:bookmarkEnd w:id="96"/>
    </w:p>
    <w:p w14:paraId="12A4425A" w14:textId="77777777" w:rsidR="00C7249A" w:rsidRPr="00B909DF" w:rsidRDefault="00C7249A" w:rsidP="003C56A2">
      <w:pPr>
        <w:pStyle w:val="Nagwek2"/>
        <w:numPr>
          <w:ilvl w:val="0"/>
          <w:numId w:val="0"/>
        </w:numPr>
        <w:ind w:left="567" w:hanging="567"/>
      </w:pPr>
      <w:bookmarkStart w:id="97" w:name="_Toc64387284"/>
      <w:r w:rsidRPr="00B909DF">
        <w:t>Metoda pomiaru ilości spoiwa dozowanego przez rozsypywarkę w czasie robót</w:t>
      </w:r>
      <w:bookmarkEnd w:id="97"/>
    </w:p>
    <w:p w14:paraId="7040A31B" w14:textId="55C4F014" w:rsidR="00C7249A" w:rsidRPr="00B909DF" w:rsidRDefault="00C7249A" w:rsidP="00C7249A">
      <w:pPr>
        <w:rPr>
          <w:rFonts w:cs="Arial"/>
          <w:szCs w:val="20"/>
        </w:rPr>
      </w:pPr>
      <w:r w:rsidRPr="00B909DF">
        <w:rPr>
          <w:rFonts w:cs="Arial"/>
          <w:szCs w:val="20"/>
          <w:u w:val="single"/>
        </w:rPr>
        <w:t>Zasada pomiaru</w:t>
      </w:r>
      <w:r w:rsidRPr="00B909DF">
        <w:rPr>
          <w:rFonts w:cs="Arial"/>
          <w:szCs w:val="20"/>
        </w:rPr>
        <w:t xml:space="preserve"> – Próbki spoiwa pobiera się podczas jednego przejścia</w:t>
      </w:r>
      <w:r>
        <w:rPr>
          <w:rFonts w:cs="Arial"/>
          <w:szCs w:val="20"/>
        </w:rPr>
        <w:t xml:space="preserve"> </w:t>
      </w:r>
      <w:r w:rsidRPr="00B909DF">
        <w:rPr>
          <w:rFonts w:cs="Arial"/>
          <w:szCs w:val="20"/>
        </w:rPr>
        <w:t>rozsypywarki.</w:t>
      </w:r>
      <w:r>
        <w:rPr>
          <w:rFonts w:cs="Arial"/>
          <w:szCs w:val="20"/>
        </w:rPr>
        <w:t xml:space="preserve"> </w:t>
      </w:r>
      <w:r w:rsidRPr="00B909DF">
        <w:rPr>
          <w:rFonts w:cs="Arial"/>
          <w:szCs w:val="20"/>
        </w:rPr>
        <w:t>Do pomiaru należy użyć co najmniej siedem kwadratowych tacek pomiarowych. Tacki pomiarowe należy równomiernie rozmieścić na odcinku roboczym,</w:t>
      </w:r>
      <w:r>
        <w:rPr>
          <w:rFonts w:cs="Arial"/>
          <w:szCs w:val="20"/>
        </w:rPr>
        <w:t xml:space="preserve"> </w:t>
      </w:r>
      <w:r w:rsidRPr="00B909DF">
        <w:rPr>
          <w:rFonts w:cs="Arial"/>
          <w:szCs w:val="20"/>
        </w:rPr>
        <w:t>którego szerokość odpowiada szerokości rozsypywarki.</w:t>
      </w:r>
      <w:r>
        <w:rPr>
          <w:rFonts w:cs="Arial"/>
          <w:szCs w:val="20"/>
        </w:rPr>
        <w:t xml:space="preserve"> </w:t>
      </w:r>
      <w:r w:rsidRPr="00B909DF">
        <w:rPr>
          <w:rFonts w:cs="Arial"/>
          <w:szCs w:val="20"/>
        </w:rPr>
        <w:t>Na zdjęciach poniżej pokazano poszczególne czynności związane z wykonaniem pomiaru ilości dozowanego spoiwa, w którym wykorzystywane są kwadratowe tacki pomiarowe z b</w:t>
      </w:r>
      <w:r w:rsidR="005520C7">
        <w:rPr>
          <w:rFonts w:cs="Arial"/>
          <w:szCs w:val="20"/>
        </w:rPr>
        <w:t>rezentu o wymiarach 1 m x 1 m i </w:t>
      </w:r>
      <w:r w:rsidRPr="00B909DF">
        <w:rPr>
          <w:rFonts w:cs="Arial"/>
          <w:szCs w:val="20"/>
        </w:rPr>
        <w:t>kwadratowy szablon - ramka z lekkiego metalu o wymi</w:t>
      </w:r>
      <w:r w:rsidR="005520C7">
        <w:rPr>
          <w:rFonts w:cs="Arial"/>
          <w:szCs w:val="20"/>
        </w:rPr>
        <w:t>arach: 0,71 m x 0,71 m x 0,10 m</w:t>
      </w:r>
      <w:r w:rsidRPr="00B909DF">
        <w:rPr>
          <w:rFonts w:cs="Arial"/>
          <w:szCs w:val="20"/>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9"/>
      </w:tblGrid>
      <w:tr w:rsidR="00C7249A" w:rsidRPr="00B909DF" w14:paraId="799780FE" w14:textId="77777777" w:rsidTr="005520C7">
        <w:tc>
          <w:tcPr>
            <w:tcW w:w="4543" w:type="dxa"/>
          </w:tcPr>
          <w:p w14:paraId="65110270" w14:textId="77777777" w:rsidR="00C7249A" w:rsidRPr="00B909DF" w:rsidRDefault="00C7249A" w:rsidP="00C7249A">
            <w:pPr>
              <w:pStyle w:val="Default"/>
              <w:tabs>
                <w:tab w:val="left" w:pos="426"/>
                <w:tab w:val="left" w:pos="709"/>
                <w:tab w:val="left" w:pos="5954"/>
              </w:tabs>
              <w:ind w:right="170"/>
              <w:rPr>
                <w:rFonts w:ascii="Verdana" w:hAnsi="Verdana"/>
                <w:b/>
                <w:noProof/>
                <w:sz w:val="20"/>
                <w:szCs w:val="20"/>
                <w:lang w:eastAsia="pl-PL"/>
              </w:rPr>
            </w:pPr>
            <w:r w:rsidRPr="00B909DF">
              <w:rPr>
                <w:rFonts w:ascii="Verdana" w:hAnsi="Verdana"/>
                <w:b/>
                <w:noProof/>
                <w:sz w:val="20"/>
                <w:szCs w:val="20"/>
                <w:lang w:eastAsia="pl-PL"/>
              </w:rPr>
              <w:drawing>
                <wp:inline distT="0" distB="0" distL="0" distR="0" wp14:anchorId="492961AD" wp14:editId="5394FD8B">
                  <wp:extent cx="2714137" cy="2160000"/>
                  <wp:effectExtent l="0" t="0" r="0" b="0"/>
                  <wp:docPr id="11" name="Obraz 11" descr="F:\WYDATEK CEMENTU foto\budowa bransk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WYDATEK CEMENTU foto\budowa bransk 0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14137" cy="2160000"/>
                          </a:xfrm>
                          <a:prstGeom prst="rect">
                            <a:avLst/>
                          </a:prstGeom>
                          <a:noFill/>
                          <a:ln>
                            <a:noFill/>
                          </a:ln>
                        </pic:spPr>
                      </pic:pic>
                    </a:graphicData>
                  </a:graphic>
                </wp:inline>
              </w:drawing>
            </w:r>
          </w:p>
          <w:p w14:paraId="5897788C" w14:textId="77777777" w:rsidR="00C7249A" w:rsidRPr="00B909DF" w:rsidRDefault="00C7249A" w:rsidP="00C7249A">
            <w:pPr>
              <w:pStyle w:val="Default"/>
              <w:tabs>
                <w:tab w:val="left" w:pos="426"/>
                <w:tab w:val="left" w:pos="709"/>
                <w:tab w:val="left" w:pos="5954"/>
              </w:tabs>
              <w:ind w:right="170"/>
              <w:jc w:val="center"/>
              <w:rPr>
                <w:rFonts w:ascii="Verdana" w:hAnsi="Verdana"/>
                <w:b/>
                <w:noProof/>
                <w:sz w:val="20"/>
                <w:szCs w:val="20"/>
                <w:lang w:eastAsia="pl-PL"/>
              </w:rPr>
            </w:pPr>
            <w:r w:rsidRPr="00B909DF">
              <w:rPr>
                <w:rFonts w:ascii="Verdana" w:hAnsi="Verdana"/>
                <w:sz w:val="20"/>
                <w:szCs w:val="20"/>
              </w:rPr>
              <w:t>Rozmieszczenie tacek pomiarowych</w:t>
            </w:r>
          </w:p>
          <w:p w14:paraId="45F88859" w14:textId="77777777" w:rsidR="00C7249A" w:rsidRPr="00B909DF" w:rsidRDefault="00C7249A" w:rsidP="00C7249A">
            <w:pPr>
              <w:pStyle w:val="Default"/>
              <w:tabs>
                <w:tab w:val="left" w:pos="426"/>
                <w:tab w:val="left" w:pos="709"/>
                <w:tab w:val="left" w:pos="5954"/>
              </w:tabs>
              <w:ind w:right="170"/>
              <w:rPr>
                <w:rFonts w:ascii="Verdana" w:hAnsi="Verdana" w:cs="Arial"/>
                <w:b/>
                <w:color w:val="auto"/>
                <w:sz w:val="20"/>
                <w:szCs w:val="20"/>
                <w:u w:val="single"/>
              </w:rPr>
            </w:pPr>
          </w:p>
        </w:tc>
        <w:tc>
          <w:tcPr>
            <w:tcW w:w="4529" w:type="dxa"/>
          </w:tcPr>
          <w:p w14:paraId="6A9390FA" w14:textId="77777777" w:rsidR="00C7249A" w:rsidRPr="00B909DF" w:rsidRDefault="00C7249A" w:rsidP="00C7249A">
            <w:pPr>
              <w:pStyle w:val="Default"/>
              <w:tabs>
                <w:tab w:val="left" w:pos="426"/>
                <w:tab w:val="left" w:pos="709"/>
                <w:tab w:val="left" w:pos="5954"/>
              </w:tabs>
              <w:ind w:right="170"/>
              <w:rPr>
                <w:rFonts w:ascii="Verdana" w:hAnsi="Verdana" w:cs="Arial"/>
                <w:b/>
                <w:color w:val="auto"/>
                <w:sz w:val="20"/>
                <w:szCs w:val="20"/>
                <w:u w:val="single"/>
              </w:rPr>
            </w:pPr>
            <w:r w:rsidRPr="00B909DF">
              <w:rPr>
                <w:noProof/>
                <w:sz w:val="20"/>
                <w:szCs w:val="20"/>
                <w:lang w:eastAsia="pl-PL"/>
              </w:rPr>
              <w:drawing>
                <wp:inline distT="0" distB="0" distL="0" distR="0" wp14:anchorId="15CF9338" wp14:editId="574F7707">
                  <wp:extent cx="2700000" cy="2160000"/>
                  <wp:effectExtent l="0" t="0" r="5715" b="0"/>
                  <wp:docPr id="12" name="Obraz 12" descr="F:\WYDATEK CEMENTU foto\budowa katrynka 016.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F:\WYDATEK CEMENTU foto\budowa katrynka 016.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a:stretch/>
                        </pic:blipFill>
                        <pic:spPr bwMode="auto">
                          <a:xfrm>
                            <a:off x="0" y="0"/>
                            <a:ext cx="2700000" cy="2160000"/>
                          </a:xfrm>
                          <a:prstGeom prst="rect">
                            <a:avLst/>
                          </a:prstGeom>
                          <a:noFill/>
                          <a:ln>
                            <a:noFill/>
                          </a:ln>
                        </pic:spPr>
                      </pic:pic>
                    </a:graphicData>
                  </a:graphic>
                </wp:inline>
              </w:drawing>
            </w:r>
          </w:p>
          <w:p w14:paraId="3A2DAE12" w14:textId="77777777" w:rsidR="00C7249A" w:rsidRPr="00B909DF" w:rsidRDefault="00C7249A" w:rsidP="00C7249A">
            <w:pPr>
              <w:pStyle w:val="Textbody"/>
              <w:spacing w:after="0"/>
              <w:ind w:right="170"/>
              <w:jc w:val="center"/>
              <w:rPr>
                <w:rFonts w:ascii="Verdana" w:hAnsi="Verdana"/>
                <w:szCs w:val="20"/>
              </w:rPr>
            </w:pPr>
            <w:r w:rsidRPr="00B909DF">
              <w:rPr>
                <w:rFonts w:ascii="Verdana" w:hAnsi="Verdana"/>
                <w:szCs w:val="20"/>
              </w:rPr>
              <w:t xml:space="preserve">Wymiatanie z tacki pomiarowej spoiwa znajdującego się poza szablonem </w:t>
            </w:r>
          </w:p>
          <w:p w14:paraId="057BCDEC" w14:textId="77777777" w:rsidR="00C7249A" w:rsidRPr="00B909DF" w:rsidRDefault="00C7249A" w:rsidP="00C7249A">
            <w:pPr>
              <w:pStyle w:val="Textbody"/>
              <w:spacing w:after="0"/>
              <w:ind w:right="170"/>
              <w:jc w:val="center"/>
              <w:rPr>
                <w:rFonts w:ascii="Verdana" w:hAnsi="Verdana"/>
                <w:szCs w:val="20"/>
              </w:rPr>
            </w:pPr>
          </w:p>
        </w:tc>
      </w:tr>
      <w:tr w:rsidR="00C7249A" w:rsidRPr="00B909DF" w14:paraId="65A4CBC2" w14:textId="77777777" w:rsidTr="005520C7">
        <w:tc>
          <w:tcPr>
            <w:tcW w:w="4543" w:type="dxa"/>
          </w:tcPr>
          <w:p w14:paraId="443C7B32" w14:textId="77777777" w:rsidR="00C7249A" w:rsidRPr="00B909DF" w:rsidRDefault="00C7249A" w:rsidP="00C7249A">
            <w:pPr>
              <w:pStyle w:val="Default"/>
              <w:tabs>
                <w:tab w:val="left" w:pos="426"/>
                <w:tab w:val="left" w:pos="709"/>
                <w:tab w:val="left" w:pos="5954"/>
              </w:tabs>
              <w:ind w:right="170"/>
              <w:rPr>
                <w:rFonts w:ascii="Verdana" w:hAnsi="Verdana"/>
                <w:b/>
                <w:noProof/>
                <w:sz w:val="20"/>
                <w:szCs w:val="20"/>
                <w:lang w:eastAsia="pl-PL"/>
              </w:rPr>
            </w:pPr>
            <w:r w:rsidRPr="00B909DF">
              <w:rPr>
                <w:noProof/>
                <w:sz w:val="20"/>
                <w:szCs w:val="20"/>
                <w:lang w:eastAsia="pl-PL"/>
              </w:rPr>
              <w:drawing>
                <wp:inline distT="0" distB="0" distL="0" distR="0" wp14:anchorId="1E961D6A" wp14:editId="7FF32520">
                  <wp:extent cx="2700000" cy="2160000"/>
                  <wp:effectExtent l="0" t="0" r="5715" b="0"/>
                  <wp:docPr id="13" name="Obraz 13" descr="F:\WYDATEK CEMENTU foto\budowa bansk 00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F:\WYDATEK CEMENTU foto\budowa bansk 007.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00000" cy="2160000"/>
                          </a:xfrm>
                          <a:prstGeom prst="rect">
                            <a:avLst/>
                          </a:prstGeom>
                          <a:noFill/>
                          <a:ln>
                            <a:noFill/>
                          </a:ln>
                        </pic:spPr>
                      </pic:pic>
                    </a:graphicData>
                  </a:graphic>
                </wp:inline>
              </w:drawing>
            </w:r>
          </w:p>
          <w:p w14:paraId="5F4F0ECB" w14:textId="77777777" w:rsidR="00C7249A" w:rsidRPr="00B909DF" w:rsidRDefault="00C7249A" w:rsidP="00C7249A">
            <w:pPr>
              <w:pStyle w:val="Textbody"/>
              <w:spacing w:after="0"/>
              <w:ind w:right="170"/>
              <w:jc w:val="center"/>
              <w:rPr>
                <w:rFonts w:ascii="Verdana" w:hAnsi="Verdana"/>
                <w:szCs w:val="20"/>
              </w:rPr>
            </w:pPr>
            <w:r w:rsidRPr="00B909DF">
              <w:rPr>
                <w:rFonts w:ascii="Verdana" w:hAnsi="Verdana"/>
                <w:szCs w:val="20"/>
              </w:rPr>
              <w:t>Tacka pomiarowa ze spoiwem rozłożonym na powierzchni 0,5 m</w:t>
            </w:r>
            <w:r w:rsidRPr="00B909DF">
              <w:rPr>
                <w:rFonts w:ascii="Verdana" w:hAnsi="Verdana"/>
                <w:szCs w:val="20"/>
                <w:vertAlign w:val="superscript"/>
              </w:rPr>
              <w:t>2</w:t>
            </w:r>
          </w:p>
        </w:tc>
        <w:tc>
          <w:tcPr>
            <w:tcW w:w="4529" w:type="dxa"/>
          </w:tcPr>
          <w:p w14:paraId="76F77595" w14:textId="77777777" w:rsidR="00C7249A" w:rsidRPr="00B909DF" w:rsidRDefault="00C7249A" w:rsidP="00C7249A">
            <w:pPr>
              <w:pStyle w:val="Default"/>
              <w:tabs>
                <w:tab w:val="left" w:pos="426"/>
                <w:tab w:val="left" w:pos="709"/>
                <w:tab w:val="left" w:pos="5954"/>
              </w:tabs>
              <w:ind w:right="170"/>
              <w:rPr>
                <w:noProof/>
                <w:sz w:val="20"/>
                <w:szCs w:val="20"/>
                <w:lang w:eastAsia="pl-PL"/>
              </w:rPr>
            </w:pPr>
            <w:r w:rsidRPr="00B909DF">
              <w:rPr>
                <w:noProof/>
                <w:sz w:val="20"/>
                <w:szCs w:val="20"/>
                <w:lang w:eastAsia="pl-PL"/>
              </w:rPr>
              <w:drawing>
                <wp:inline distT="0" distB="0" distL="0" distR="0" wp14:anchorId="2DE4309E" wp14:editId="2629D7C5">
                  <wp:extent cx="2700000" cy="2160000"/>
                  <wp:effectExtent l="0" t="0" r="5715" b="0"/>
                  <wp:docPr id="14" name="Obraz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2700000" cy="2160000"/>
                          </a:xfrm>
                          <a:prstGeom prst="rect">
                            <a:avLst/>
                          </a:prstGeom>
                          <a:noFill/>
                        </pic:spPr>
                      </pic:pic>
                    </a:graphicData>
                  </a:graphic>
                </wp:inline>
              </w:drawing>
            </w:r>
          </w:p>
          <w:p w14:paraId="0E66CE4B" w14:textId="77777777" w:rsidR="00C7249A" w:rsidRPr="00B909DF" w:rsidRDefault="00C7249A" w:rsidP="00C7249A">
            <w:pPr>
              <w:pStyle w:val="Textbody"/>
              <w:spacing w:after="0"/>
              <w:ind w:right="170"/>
              <w:jc w:val="center"/>
              <w:rPr>
                <w:rFonts w:ascii="Verdana" w:hAnsi="Verdana"/>
                <w:szCs w:val="20"/>
              </w:rPr>
            </w:pPr>
            <w:r w:rsidRPr="00B909DF">
              <w:rPr>
                <w:rFonts w:ascii="Verdana" w:hAnsi="Verdana"/>
                <w:szCs w:val="20"/>
              </w:rPr>
              <w:t>Ważenie tacki pomiarowej ze spoiwem</w:t>
            </w:r>
          </w:p>
          <w:p w14:paraId="1904BBC9" w14:textId="77777777" w:rsidR="00C7249A" w:rsidRPr="00B909DF" w:rsidRDefault="00C7249A" w:rsidP="00C7249A">
            <w:pPr>
              <w:ind w:right="170"/>
            </w:pPr>
          </w:p>
        </w:tc>
      </w:tr>
    </w:tbl>
    <w:p w14:paraId="3D142703" w14:textId="7E1CC682" w:rsidR="00C7249A" w:rsidRPr="00BE5C22" w:rsidRDefault="00C7249A" w:rsidP="00C7249A">
      <w:pPr>
        <w:spacing w:line="360" w:lineRule="auto"/>
        <w:rPr>
          <w:szCs w:val="20"/>
        </w:rPr>
      </w:pPr>
      <w:r w:rsidRPr="00BE5C22">
        <w:rPr>
          <w:rFonts w:cs="Arial"/>
          <w:iCs/>
          <w:szCs w:val="20"/>
          <w:u w:val="single"/>
          <w:lang w:eastAsia="ar-SA"/>
        </w:rPr>
        <w:t>Uwaga</w:t>
      </w:r>
      <w:r w:rsidRPr="00BE5C22">
        <w:rPr>
          <w:rFonts w:cs="Arial"/>
          <w:iCs/>
          <w:szCs w:val="20"/>
          <w:lang w:eastAsia="ar-SA"/>
        </w:rPr>
        <w:t xml:space="preserve"> – przy wykonywaniu pomiaru ilości dozowanego spoiwa bezwzględnie należy stosować środki ochrony osobistej wymienione w </w:t>
      </w:r>
      <w:r w:rsidR="00AD3335" w:rsidRPr="00BE5C22">
        <w:rPr>
          <w:rFonts w:cs="Arial"/>
          <w:iCs/>
          <w:szCs w:val="20"/>
          <w:lang w:eastAsia="ar-SA"/>
        </w:rPr>
        <w:t>karcie charakterystyki substancji chemicznej</w:t>
      </w:r>
      <w:r w:rsidRPr="00BE5C22">
        <w:rPr>
          <w:rFonts w:cs="Arial"/>
          <w:iCs/>
          <w:szCs w:val="20"/>
          <w:lang w:eastAsia="ar-SA"/>
        </w:rPr>
        <w:t xml:space="preserve"> dotyczącej stosowanego spoiwa.</w:t>
      </w:r>
    </w:p>
    <w:sectPr w:rsidR="00C7249A" w:rsidRPr="00BE5C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E65D8" w14:textId="77777777" w:rsidR="0012039D" w:rsidRDefault="0012039D" w:rsidP="001E3782">
      <w:pPr>
        <w:spacing w:after="0" w:line="240" w:lineRule="auto"/>
      </w:pPr>
      <w:r>
        <w:separator/>
      </w:r>
    </w:p>
    <w:p w14:paraId="4125D1DB" w14:textId="77777777" w:rsidR="0012039D" w:rsidRDefault="0012039D"/>
    <w:p w14:paraId="62F095D9" w14:textId="77777777" w:rsidR="0012039D" w:rsidRDefault="0012039D"/>
  </w:endnote>
  <w:endnote w:type="continuationSeparator" w:id="0">
    <w:p w14:paraId="31FF72AE" w14:textId="77777777" w:rsidR="0012039D" w:rsidRDefault="0012039D" w:rsidP="001E3782">
      <w:pPr>
        <w:spacing w:after="0" w:line="240" w:lineRule="auto"/>
      </w:pPr>
      <w:r>
        <w:continuationSeparator/>
      </w:r>
    </w:p>
    <w:p w14:paraId="2FDF3EB3" w14:textId="77777777" w:rsidR="0012039D" w:rsidRDefault="0012039D"/>
    <w:p w14:paraId="2275296D" w14:textId="77777777" w:rsidR="0012039D" w:rsidRDefault="001203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6233162"/>
      <w:docPartObj>
        <w:docPartGallery w:val="Page Numbers (Bottom of Page)"/>
        <w:docPartUnique/>
      </w:docPartObj>
    </w:sdtPr>
    <w:sdtEndPr>
      <w:rPr>
        <w:sz w:val="16"/>
        <w:szCs w:val="16"/>
      </w:rPr>
    </w:sdtEndPr>
    <w:sdtContent>
      <w:sdt>
        <w:sdtPr>
          <w:id w:val="-1417472535"/>
          <w:docPartObj>
            <w:docPartGallery w:val="Page Numbers (Top of Page)"/>
            <w:docPartUnique/>
          </w:docPartObj>
        </w:sdtPr>
        <w:sdtEndPr>
          <w:rPr>
            <w:sz w:val="16"/>
            <w:szCs w:val="16"/>
          </w:rPr>
        </w:sdtEndPr>
        <w:sdtContent>
          <w:p w14:paraId="6AF07A7E" w14:textId="77777777" w:rsidR="00807B91" w:rsidRPr="00F4082F" w:rsidRDefault="00807B91" w:rsidP="00807B91">
            <w:pPr>
              <w:pStyle w:val="Stopka"/>
              <w:pBdr>
                <w:bottom w:val="single" w:sz="12" w:space="1" w:color="auto"/>
              </w:pBdr>
              <w:spacing w:before="0"/>
              <w:ind w:right="-1"/>
              <w:jc w:val="center"/>
              <w:rPr>
                <w:rFonts w:ascii="Calibri" w:eastAsia="Times New Roman" w:hAnsi="Calibri" w:cs="Calibri"/>
                <w:bCs/>
                <w:i/>
                <w:iCs/>
                <w:sz w:val="16"/>
                <w:szCs w:val="24"/>
                <w:lang w:eastAsia="pl-PL"/>
              </w:rPr>
            </w:pPr>
          </w:p>
          <w:p w14:paraId="43763C36" w14:textId="51773492" w:rsidR="00807B91" w:rsidRPr="00F4082F" w:rsidRDefault="00807B91" w:rsidP="00807B91">
            <w:pPr>
              <w:pStyle w:val="Stopka"/>
              <w:spacing w:before="0"/>
              <w:jc w:val="center"/>
              <w:rPr>
                <w:i/>
                <w:sz w:val="16"/>
                <w:szCs w:val="16"/>
              </w:rPr>
            </w:pPr>
            <w:r>
              <w:rPr>
                <w:i/>
                <w:sz w:val="16"/>
                <w:szCs w:val="16"/>
              </w:rPr>
              <w:t xml:space="preserve">Nazwa zadania, np.: </w:t>
            </w:r>
            <w:r w:rsidRPr="00F4082F">
              <w:rPr>
                <w:i/>
                <w:sz w:val="16"/>
                <w:szCs w:val="16"/>
              </w:rPr>
              <w:t>Budowa drogi ekspresowej S</w:t>
            </w:r>
            <w:r>
              <w:rPr>
                <w:i/>
                <w:sz w:val="16"/>
                <w:szCs w:val="16"/>
              </w:rPr>
              <w:t>..</w:t>
            </w:r>
            <w:r w:rsidRPr="00F4082F">
              <w:rPr>
                <w:i/>
                <w:sz w:val="16"/>
                <w:szCs w:val="16"/>
              </w:rPr>
              <w:t xml:space="preserve"> na odcinku </w:t>
            </w:r>
            <w:r>
              <w:rPr>
                <w:i/>
                <w:sz w:val="16"/>
                <w:szCs w:val="16"/>
              </w:rPr>
              <w:t>…</w:t>
            </w:r>
            <w:r w:rsidRPr="00F4082F">
              <w:rPr>
                <w:i/>
                <w:sz w:val="16"/>
                <w:szCs w:val="16"/>
              </w:rPr>
              <w:t xml:space="preserve"> – </w:t>
            </w:r>
            <w:r>
              <w:rPr>
                <w:i/>
                <w:sz w:val="16"/>
                <w:szCs w:val="16"/>
              </w:rPr>
              <w:t>…</w:t>
            </w:r>
            <w:r w:rsidRPr="00F4082F">
              <w:rPr>
                <w:i/>
                <w:sz w:val="16"/>
                <w:szCs w:val="16"/>
              </w:rPr>
              <w:t xml:space="preserve"> od km 00+000.00 do km 15+601.99 wraz z obwodnicą </w:t>
            </w:r>
            <w:r>
              <w:rPr>
                <w:i/>
                <w:sz w:val="16"/>
                <w:szCs w:val="16"/>
              </w:rPr>
              <w:t>…</w:t>
            </w:r>
            <w:r w:rsidRPr="00F4082F">
              <w:rPr>
                <w:i/>
                <w:sz w:val="16"/>
                <w:szCs w:val="16"/>
              </w:rPr>
              <w:t xml:space="preserve"> w ciągu DK</w:t>
            </w:r>
            <w:r>
              <w:rPr>
                <w:i/>
                <w:sz w:val="16"/>
                <w:szCs w:val="16"/>
              </w:rPr>
              <w:t>..</w:t>
            </w:r>
            <w:r w:rsidRPr="00F4082F">
              <w:rPr>
                <w:i/>
                <w:sz w:val="16"/>
                <w:szCs w:val="16"/>
              </w:rPr>
              <w:t xml:space="preserve"> od km 00+000.00 do km 4+041.04</w:t>
            </w:r>
          </w:p>
          <w:p w14:paraId="2C8AC99B" w14:textId="77777777" w:rsidR="00807B91" w:rsidRDefault="00807B91" w:rsidP="00807B91">
            <w:pPr>
              <w:pStyle w:val="Stopka"/>
              <w:spacing w:before="0"/>
              <w:jc w:val="center"/>
              <w:rPr>
                <w:sz w:val="16"/>
                <w:szCs w:val="16"/>
              </w:rPr>
            </w:pPr>
          </w:p>
          <w:p w14:paraId="54D67185" w14:textId="25309E67" w:rsidR="00807B91" w:rsidRPr="001E3782" w:rsidRDefault="00807B91" w:rsidP="00807B91">
            <w:pPr>
              <w:pStyle w:val="Stopka"/>
              <w:spacing w:before="0"/>
              <w:jc w:val="center"/>
              <w:rPr>
                <w:sz w:val="16"/>
                <w:szCs w:val="16"/>
              </w:rPr>
            </w:pPr>
            <w:r w:rsidRPr="001E3782">
              <w:rPr>
                <w:sz w:val="16"/>
                <w:szCs w:val="16"/>
              </w:rPr>
              <w:t xml:space="preserve">Strona </w:t>
            </w:r>
            <w:r w:rsidRPr="001E3782">
              <w:rPr>
                <w:bCs/>
                <w:sz w:val="16"/>
                <w:szCs w:val="16"/>
              </w:rPr>
              <w:fldChar w:fldCharType="begin"/>
            </w:r>
            <w:r w:rsidRPr="001E3782">
              <w:rPr>
                <w:bCs/>
                <w:sz w:val="16"/>
                <w:szCs w:val="16"/>
              </w:rPr>
              <w:instrText>PAGE</w:instrText>
            </w:r>
            <w:r w:rsidRPr="001E3782">
              <w:rPr>
                <w:bCs/>
                <w:sz w:val="16"/>
                <w:szCs w:val="16"/>
              </w:rPr>
              <w:fldChar w:fldCharType="separate"/>
            </w:r>
            <w:r w:rsidR="00300A47">
              <w:rPr>
                <w:bCs/>
                <w:noProof/>
                <w:sz w:val="16"/>
                <w:szCs w:val="16"/>
              </w:rPr>
              <w:t>21</w:t>
            </w:r>
            <w:r w:rsidRPr="001E3782">
              <w:rPr>
                <w:bCs/>
                <w:sz w:val="16"/>
                <w:szCs w:val="16"/>
              </w:rPr>
              <w:fldChar w:fldCharType="end"/>
            </w:r>
            <w:r w:rsidRPr="001E3782">
              <w:rPr>
                <w:sz w:val="16"/>
                <w:szCs w:val="16"/>
              </w:rPr>
              <w:t xml:space="preserve"> z </w:t>
            </w:r>
            <w:r w:rsidRPr="001E3782">
              <w:rPr>
                <w:bCs/>
                <w:sz w:val="16"/>
                <w:szCs w:val="16"/>
              </w:rPr>
              <w:fldChar w:fldCharType="begin"/>
            </w:r>
            <w:r w:rsidRPr="001E3782">
              <w:rPr>
                <w:bCs/>
                <w:sz w:val="16"/>
                <w:szCs w:val="16"/>
              </w:rPr>
              <w:instrText>NUMPAGES</w:instrText>
            </w:r>
            <w:r w:rsidRPr="001E3782">
              <w:rPr>
                <w:bCs/>
                <w:sz w:val="16"/>
                <w:szCs w:val="16"/>
              </w:rPr>
              <w:fldChar w:fldCharType="separate"/>
            </w:r>
            <w:r w:rsidR="00300A47">
              <w:rPr>
                <w:bCs/>
                <w:noProof/>
                <w:sz w:val="16"/>
                <w:szCs w:val="16"/>
              </w:rPr>
              <w:t>23</w:t>
            </w:r>
            <w:r w:rsidRPr="001E3782">
              <w:rPr>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2FAAA" w14:textId="77777777" w:rsidR="0012039D" w:rsidRDefault="0012039D" w:rsidP="001E3782">
      <w:pPr>
        <w:spacing w:after="0" w:line="240" w:lineRule="auto"/>
      </w:pPr>
      <w:r>
        <w:separator/>
      </w:r>
    </w:p>
    <w:p w14:paraId="44F72AFE" w14:textId="77777777" w:rsidR="0012039D" w:rsidRDefault="0012039D"/>
    <w:p w14:paraId="593926F1" w14:textId="77777777" w:rsidR="0012039D" w:rsidRDefault="0012039D"/>
  </w:footnote>
  <w:footnote w:type="continuationSeparator" w:id="0">
    <w:p w14:paraId="5AF20E30" w14:textId="77777777" w:rsidR="0012039D" w:rsidRDefault="0012039D" w:rsidP="001E3782">
      <w:pPr>
        <w:spacing w:after="0" w:line="240" w:lineRule="auto"/>
      </w:pPr>
      <w:r>
        <w:continuationSeparator/>
      </w:r>
    </w:p>
    <w:p w14:paraId="1317222E" w14:textId="77777777" w:rsidR="0012039D" w:rsidRDefault="0012039D"/>
    <w:p w14:paraId="7986FC60" w14:textId="77777777" w:rsidR="0012039D" w:rsidRDefault="0012039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D8059" w14:textId="10C8CF7D" w:rsidR="00807B91" w:rsidRDefault="00807B91" w:rsidP="007F043B">
    <w:pPr>
      <w:pBdr>
        <w:bottom w:val="single" w:sz="12" w:space="1" w:color="auto"/>
      </w:pBdr>
      <w:tabs>
        <w:tab w:val="left" w:pos="-720"/>
        <w:tab w:val="left" w:pos="397"/>
        <w:tab w:val="left" w:pos="567"/>
        <w:tab w:val="left" w:pos="737"/>
      </w:tabs>
      <w:suppressAutoHyphens/>
      <w:spacing w:before="0" w:after="60" w:line="240" w:lineRule="auto"/>
      <w:ind w:right="-6"/>
      <w:rPr>
        <w:rFonts w:eastAsia="Times New Roman" w:cs="Calibri"/>
        <w:bCs/>
        <w:iCs/>
        <w:spacing w:val="-1"/>
        <w:sz w:val="16"/>
        <w:szCs w:val="24"/>
        <w:lang w:eastAsia="pl-PL"/>
      </w:rPr>
    </w:pPr>
    <w:r w:rsidRPr="001E3782">
      <w:rPr>
        <w:rFonts w:eastAsia="Times New Roman" w:cs="Calibri"/>
        <w:bCs/>
        <w:sz w:val="16"/>
        <w:szCs w:val="24"/>
        <w:lang w:eastAsia="pl-PL"/>
      </w:rPr>
      <w:t xml:space="preserve">WWiORB </w:t>
    </w:r>
    <w:r w:rsidRPr="001E3782">
      <w:rPr>
        <w:rFonts w:eastAsia="Times New Roman" w:cs="Calibri"/>
        <w:bCs/>
        <w:iCs/>
        <w:spacing w:val="-1"/>
        <w:sz w:val="16"/>
        <w:szCs w:val="24"/>
        <w:lang w:eastAsia="pl-PL"/>
      </w:rPr>
      <w:t xml:space="preserve"> D</w:t>
    </w:r>
    <w:r w:rsidR="00435060">
      <w:rPr>
        <w:rFonts w:eastAsia="Times New Roman" w:cs="Calibri"/>
        <w:bCs/>
        <w:iCs/>
        <w:spacing w:val="-1"/>
        <w:sz w:val="16"/>
        <w:szCs w:val="24"/>
        <w:lang w:eastAsia="pl-PL"/>
      </w:rPr>
      <w:t>-</w:t>
    </w:r>
    <w:r w:rsidRPr="001E3782">
      <w:rPr>
        <w:rFonts w:eastAsia="Times New Roman" w:cs="Calibri"/>
        <w:bCs/>
        <w:iCs/>
        <w:spacing w:val="-1"/>
        <w:sz w:val="16"/>
        <w:szCs w:val="24"/>
        <w:lang w:eastAsia="pl-PL"/>
      </w:rPr>
      <w:t>0</w:t>
    </w:r>
    <w:r>
      <w:rPr>
        <w:rFonts w:eastAsia="Times New Roman" w:cs="Calibri"/>
        <w:bCs/>
        <w:iCs/>
        <w:spacing w:val="-1"/>
        <w:sz w:val="16"/>
        <w:szCs w:val="24"/>
        <w:lang w:eastAsia="pl-PL"/>
      </w:rPr>
      <w:t>4</w:t>
    </w:r>
    <w:r w:rsidRPr="001E3782">
      <w:rPr>
        <w:rFonts w:eastAsia="Times New Roman" w:cs="Calibri"/>
        <w:bCs/>
        <w:iCs/>
        <w:spacing w:val="-1"/>
        <w:sz w:val="16"/>
        <w:szCs w:val="24"/>
        <w:lang w:eastAsia="pl-PL"/>
      </w:rPr>
      <w:t>.0</w:t>
    </w:r>
    <w:r>
      <w:rPr>
        <w:rFonts w:eastAsia="Times New Roman" w:cs="Calibri"/>
        <w:bCs/>
        <w:iCs/>
        <w:spacing w:val="-1"/>
        <w:sz w:val="16"/>
        <w:szCs w:val="24"/>
        <w:lang w:eastAsia="pl-PL"/>
      </w:rPr>
      <w:t>5</w:t>
    </w:r>
    <w:r w:rsidRPr="001E3782">
      <w:rPr>
        <w:rFonts w:eastAsia="Times New Roman" w:cs="Calibri"/>
        <w:bCs/>
        <w:iCs/>
        <w:spacing w:val="-1"/>
        <w:sz w:val="16"/>
        <w:szCs w:val="24"/>
        <w:lang w:eastAsia="pl-PL"/>
      </w:rPr>
      <w:t>.0</w:t>
    </w:r>
    <w:r>
      <w:rPr>
        <w:rFonts w:eastAsia="Times New Roman" w:cs="Calibri"/>
        <w:bCs/>
        <w:iCs/>
        <w:spacing w:val="-1"/>
        <w:sz w:val="16"/>
        <w:szCs w:val="24"/>
        <w:lang w:eastAsia="pl-PL"/>
      </w:rPr>
      <w:t>0</w:t>
    </w:r>
    <w:r w:rsidRPr="001E3782">
      <w:rPr>
        <w:rFonts w:eastAsia="Times New Roman" w:cs="Calibri"/>
        <w:bCs/>
        <w:iCs/>
        <w:spacing w:val="-1"/>
        <w:sz w:val="16"/>
        <w:szCs w:val="24"/>
        <w:lang w:eastAsia="pl-PL"/>
      </w:rPr>
      <w:t xml:space="preserve"> </w:t>
    </w:r>
    <w:r>
      <w:rPr>
        <w:rFonts w:eastAsia="Times New Roman" w:cs="Calibri"/>
        <w:bCs/>
        <w:iCs/>
        <w:spacing w:val="-1"/>
        <w:sz w:val="16"/>
        <w:szCs w:val="24"/>
        <w:lang w:eastAsia="pl-PL"/>
      </w:rPr>
      <w:t>v0</w:t>
    </w:r>
    <w:del w:id="10" w:author="Rak Bartosz" w:date="2021-02-03T10:17:00Z">
      <w:r w:rsidDel="00166A94">
        <w:rPr>
          <w:rFonts w:eastAsia="Times New Roman" w:cs="Calibri"/>
          <w:bCs/>
          <w:iCs/>
          <w:spacing w:val="-1"/>
          <w:sz w:val="16"/>
          <w:szCs w:val="24"/>
          <w:lang w:eastAsia="pl-PL"/>
        </w:rPr>
        <w:delText>1</w:delText>
      </w:r>
    </w:del>
    <w:ins w:id="11" w:author="Rak Bartosz" w:date="2021-02-03T10:17:00Z">
      <w:r w:rsidR="00166A94">
        <w:rPr>
          <w:rFonts w:eastAsia="Times New Roman" w:cs="Calibri"/>
          <w:bCs/>
          <w:iCs/>
          <w:spacing w:val="-1"/>
          <w:sz w:val="16"/>
          <w:szCs w:val="24"/>
          <w:lang w:eastAsia="pl-PL"/>
        </w:rPr>
        <w:t>2</w:t>
      </w:r>
    </w:ins>
    <w:r w:rsidRPr="001E3782">
      <w:rPr>
        <w:rFonts w:eastAsia="Times New Roman" w:cs="Calibri"/>
        <w:bCs/>
        <w:iCs/>
        <w:spacing w:val="-1"/>
        <w:sz w:val="16"/>
        <w:szCs w:val="24"/>
        <w:lang w:eastAsia="pl-PL"/>
      </w:rPr>
      <w:tab/>
    </w:r>
    <w:r>
      <w:rPr>
        <w:rFonts w:eastAsia="Times New Roman" w:cs="Calibri"/>
        <w:bCs/>
        <w:iCs/>
        <w:spacing w:val="-1"/>
        <w:sz w:val="16"/>
        <w:szCs w:val="24"/>
        <w:lang w:eastAsia="pl-PL"/>
      </w:rPr>
      <w:tab/>
    </w:r>
    <w:r>
      <w:rPr>
        <w:rFonts w:eastAsia="Times New Roman" w:cs="Calibri"/>
        <w:bCs/>
        <w:iCs/>
        <w:spacing w:val="-1"/>
        <w:sz w:val="16"/>
        <w:szCs w:val="24"/>
        <w:lang w:eastAsia="pl-PL"/>
      </w:rPr>
      <w:tab/>
    </w:r>
    <w:r>
      <w:rPr>
        <w:rFonts w:eastAsia="Times New Roman" w:cs="Calibri"/>
        <w:bCs/>
        <w:iCs/>
        <w:spacing w:val="-1"/>
        <w:sz w:val="16"/>
        <w:szCs w:val="24"/>
        <w:lang w:eastAsia="pl-PL"/>
      </w:rPr>
      <w:tab/>
    </w:r>
    <w:r>
      <w:rPr>
        <w:rFonts w:eastAsia="Times New Roman" w:cs="Calibri"/>
        <w:bCs/>
        <w:iCs/>
        <w:spacing w:val="-1"/>
        <w:sz w:val="16"/>
        <w:szCs w:val="24"/>
        <w:lang w:eastAsia="pl-PL"/>
      </w:rPr>
      <w:tab/>
      <w:t xml:space="preserve">      </w:t>
    </w:r>
    <w:r w:rsidRPr="004B231F">
      <w:rPr>
        <w:rFonts w:eastAsia="Times New Roman" w:cs="Calibri"/>
        <w:bCs/>
        <w:iCs/>
        <w:spacing w:val="-1"/>
        <w:sz w:val="16"/>
        <w:szCs w:val="24"/>
        <w:lang w:eastAsia="pl-PL"/>
      </w:rPr>
      <w:t>WARSTWA ULEPSZONEGO PODŁOŻA</w:t>
    </w:r>
    <w:r w:rsidRPr="00B91B4E">
      <w:rPr>
        <w:rFonts w:eastAsia="Times New Roman" w:cs="Calibri"/>
        <w:bCs/>
        <w:iCs/>
        <w:spacing w:val="-1"/>
        <w:sz w:val="16"/>
        <w:szCs w:val="24"/>
        <w:lang w:eastAsia="pl-PL"/>
      </w:rPr>
      <w:t xml:space="preserve"> </w:t>
    </w:r>
    <w:r w:rsidRPr="004B231F">
      <w:rPr>
        <w:rFonts w:eastAsia="Times New Roman" w:cs="Calibri"/>
        <w:bCs/>
        <w:iCs/>
        <w:spacing w:val="-1"/>
        <w:sz w:val="16"/>
        <w:szCs w:val="24"/>
        <w:lang w:eastAsia="pl-PL"/>
      </w:rPr>
      <w:t>Z</w:t>
    </w:r>
    <w:r>
      <w:rPr>
        <w:rFonts w:eastAsia="Times New Roman" w:cs="Calibri"/>
        <w:bCs/>
        <w:iCs/>
        <w:spacing w:val="-1"/>
        <w:sz w:val="16"/>
        <w:szCs w:val="24"/>
        <w:lang w:eastAsia="pl-PL"/>
      </w:rPr>
      <w:t xml:space="preserve"> GRUNTU</w:t>
    </w:r>
  </w:p>
  <w:p w14:paraId="65D1CD77" w14:textId="5B4B624D" w:rsidR="00807B91" w:rsidRPr="001E3782" w:rsidRDefault="00807B91" w:rsidP="007F043B">
    <w:pPr>
      <w:pBdr>
        <w:bottom w:val="single" w:sz="12" w:space="1" w:color="auto"/>
      </w:pBdr>
      <w:tabs>
        <w:tab w:val="left" w:pos="-720"/>
        <w:tab w:val="left" w:pos="397"/>
        <w:tab w:val="left" w:pos="567"/>
        <w:tab w:val="left" w:pos="737"/>
      </w:tabs>
      <w:suppressAutoHyphens/>
      <w:spacing w:before="0" w:after="60" w:line="240" w:lineRule="auto"/>
      <w:ind w:right="-6"/>
      <w:jc w:val="right"/>
      <w:rPr>
        <w:rFonts w:eastAsia="Times New Roman" w:cs="Calibri"/>
        <w:bCs/>
        <w:iCs/>
        <w:spacing w:val="-1"/>
        <w:sz w:val="16"/>
        <w:szCs w:val="24"/>
        <w:lang w:eastAsia="pl-PL"/>
      </w:rPr>
    </w:pPr>
    <w:r>
      <w:rPr>
        <w:rFonts w:eastAsia="Times New Roman" w:cs="Calibri"/>
        <w:bCs/>
        <w:iCs/>
        <w:spacing w:val="-1"/>
        <w:sz w:val="16"/>
        <w:szCs w:val="24"/>
        <w:lang w:eastAsia="pl-PL"/>
      </w:rPr>
      <w:t xml:space="preserve">STABILIZOWANEGO </w:t>
    </w:r>
    <w:r w:rsidRPr="00B91B4E">
      <w:rPr>
        <w:rFonts w:eastAsia="Times New Roman" w:cs="Calibri"/>
        <w:bCs/>
        <w:iCs/>
        <w:spacing w:val="-1"/>
        <w:sz w:val="16"/>
        <w:szCs w:val="24"/>
        <w:lang w:eastAsia="pl-PL"/>
      </w:rPr>
      <w:t>SPOIWEM HYDRAULICZNYM LUB WAPNEM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8628A"/>
    <w:multiLevelType w:val="hybridMultilevel"/>
    <w:tmpl w:val="DBF6171A"/>
    <w:lvl w:ilvl="0" w:tplc="AA9E0040">
      <w:start w:val="1"/>
      <w:numFmt w:val="bullet"/>
      <w:pStyle w:val="Nagwek5"/>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3E5728B"/>
    <w:multiLevelType w:val="hybridMultilevel"/>
    <w:tmpl w:val="397841F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43E3991"/>
    <w:multiLevelType w:val="hybridMultilevel"/>
    <w:tmpl w:val="AC0E3B9A"/>
    <w:lvl w:ilvl="0" w:tplc="90487CD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AA0AD9"/>
    <w:multiLevelType w:val="hybridMultilevel"/>
    <w:tmpl w:val="A274E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557684"/>
    <w:multiLevelType w:val="hybridMultilevel"/>
    <w:tmpl w:val="CCCE96F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0BF6784"/>
    <w:multiLevelType w:val="hybridMultilevel"/>
    <w:tmpl w:val="2438EB26"/>
    <w:lvl w:ilvl="0" w:tplc="446EA15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54513C6"/>
    <w:multiLevelType w:val="hybridMultilevel"/>
    <w:tmpl w:val="6FBCE8D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1B81291"/>
    <w:multiLevelType w:val="hybridMultilevel"/>
    <w:tmpl w:val="0764EA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BA9139B"/>
    <w:multiLevelType w:val="hybridMultilevel"/>
    <w:tmpl w:val="8A96054A"/>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5F43E2"/>
    <w:multiLevelType w:val="hybridMultilevel"/>
    <w:tmpl w:val="CE681064"/>
    <w:lvl w:ilvl="0" w:tplc="E8B02F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419B24ED"/>
    <w:multiLevelType w:val="multilevel"/>
    <w:tmpl w:val="7CB4996A"/>
    <w:lvl w:ilvl="0">
      <w:start w:val="6"/>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229528E"/>
    <w:multiLevelType w:val="hybridMultilevel"/>
    <w:tmpl w:val="AF04BBC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8AC2330"/>
    <w:multiLevelType w:val="hybridMultilevel"/>
    <w:tmpl w:val="6D782D04"/>
    <w:lvl w:ilvl="0" w:tplc="527CBCEC">
      <w:start w:val="1"/>
      <w:numFmt w:val="bullet"/>
      <w:pStyle w:val="Podtytu"/>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9222E4A"/>
    <w:multiLevelType w:val="multilevel"/>
    <w:tmpl w:val="D4C4E78C"/>
    <w:lvl w:ilvl="0">
      <w:start w:val="1"/>
      <w:numFmt w:val="decimal"/>
      <w:pStyle w:val="Nagwek1"/>
      <w:lvlText w:val="%1."/>
      <w:lvlJc w:val="left"/>
      <w:pPr>
        <w:ind w:left="720" w:hanging="360"/>
      </w:pPr>
    </w:lvl>
    <w:lvl w:ilvl="1">
      <w:start w:val="1"/>
      <w:numFmt w:val="decimal"/>
      <w:pStyle w:val="Nagwek2"/>
      <w:isLgl/>
      <w:lvlText w:val="%1.%2."/>
      <w:lvlJc w:val="left"/>
      <w:pPr>
        <w:ind w:left="1080" w:hanging="720"/>
      </w:pPr>
      <w:rPr>
        <w:rFonts w:hint="default"/>
      </w:rPr>
    </w:lvl>
    <w:lvl w:ilvl="2">
      <w:start w:val="1"/>
      <w:numFmt w:val="decimal"/>
      <w:pStyle w:val="Nagwek3"/>
      <w:isLgl/>
      <w:lvlText w:val="%1.%2.%3."/>
      <w:lvlJc w:val="left"/>
      <w:pPr>
        <w:ind w:left="1080" w:hanging="720"/>
      </w:pPr>
      <w:rPr>
        <w:rFonts w:hint="default"/>
      </w:rPr>
    </w:lvl>
    <w:lvl w:ilvl="3">
      <w:start w:val="1"/>
      <w:numFmt w:val="decimal"/>
      <w:pStyle w:val="Nagwek4"/>
      <w:isLgl/>
      <w:lvlText w:val="%1.%2.%3.%4."/>
      <w:lvlJc w:val="left"/>
      <w:pPr>
        <w:ind w:left="1440" w:hanging="1080"/>
      </w:pPr>
      <w:rPr>
        <w:rFonts w:hint="default"/>
        <w:b w:val="0"/>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62FE6729"/>
    <w:multiLevelType w:val="hybridMultilevel"/>
    <w:tmpl w:val="AD3A1C5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4055A2E"/>
    <w:multiLevelType w:val="hybridMultilevel"/>
    <w:tmpl w:val="B4780EF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542656D"/>
    <w:multiLevelType w:val="hybridMultilevel"/>
    <w:tmpl w:val="4DF29E8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7003C55"/>
    <w:multiLevelType w:val="hybridMultilevel"/>
    <w:tmpl w:val="7516494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7AB691B"/>
    <w:multiLevelType w:val="hybridMultilevel"/>
    <w:tmpl w:val="DA6CFBA4"/>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6E553D"/>
    <w:multiLevelType w:val="hybridMultilevel"/>
    <w:tmpl w:val="75B0410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1" w15:restartNumberingAfterBreak="0">
    <w:nsid w:val="7B302774"/>
    <w:multiLevelType w:val="hybridMultilevel"/>
    <w:tmpl w:val="9E4082B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1"/>
  </w:num>
  <w:num w:numId="4">
    <w:abstractNumId w:val="6"/>
  </w:num>
  <w:num w:numId="5">
    <w:abstractNumId w:val="8"/>
  </w:num>
  <w:num w:numId="6">
    <w:abstractNumId w:val="14"/>
  </w:num>
  <w:num w:numId="7">
    <w:abstractNumId w:val="11"/>
  </w:num>
  <w:num w:numId="8">
    <w:abstractNumId w:val="4"/>
  </w:num>
  <w:num w:numId="9">
    <w:abstractNumId w:val="15"/>
  </w:num>
  <w:num w:numId="10">
    <w:abstractNumId w:val="18"/>
  </w:num>
  <w:num w:numId="11">
    <w:abstractNumId w:val="17"/>
  </w:num>
  <w:num w:numId="12">
    <w:abstractNumId w:val="19"/>
  </w:num>
  <w:num w:numId="13">
    <w:abstractNumId w:val="20"/>
  </w:num>
  <w:num w:numId="14">
    <w:abstractNumId w:val="0"/>
  </w:num>
  <w:num w:numId="15">
    <w:abstractNumId w:val="12"/>
  </w:num>
  <w:num w:numId="16">
    <w:abstractNumId w:val="7"/>
  </w:num>
  <w:num w:numId="17">
    <w:abstractNumId w:val="3"/>
  </w:num>
  <w:num w:numId="18">
    <w:abstractNumId w:val="9"/>
  </w:num>
  <w:num w:numId="19">
    <w:abstractNumId w:val="10"/>
  </w:num>
  <w:num w:numId="20">
    <w:abstractNumId w:val="2"/>
  </w:num>
  <w:num w:numId="21">
    <w:abstractNumId w:val="5"/>
  </w:num>
  <w:num w:numId="22">
    <w:abstractNumId w:val="2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k Bartosz">
    <w15:presenceInfo w15:providerId="AD" w15:userId="S-1-5-21-2797994229-2454865769-3146988229-248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E9B"/>
    <w:rsid w:val="00036AC9"/>
    <w:rsid w:val="00081DA5"/>
    <w:rsid w:val="00091F26"/>
    <w:rsid w:val="00097248"/>
    <w:rsid w:val="000B206E"/>
    <w:rsid w:val="000F0994"/>
    <w:rsid w:val="00100D78"/>
    <w:rsid w:val="0012039D"/>
    <w:rsid w:val="0012400A"/>
    <w:rsid w:val="00143F3F"/>
    <w:rsid w:val="0014426E"/>
    <w:rsid w:val="00147FEB"/>
    <w:rsid w:val="00163817"/>
    <w:rsid w:val="00166A94"/>
    <w:rsid w:val="001C3702"/>
    <w:rsid w:val="001E3782"/>
    <w:rsid w:val="001F4687"/>
    <w:rsid w:val="0020132D"/>
    <w:rsid w:val="0020350C"/>
    <w:rsid w:val="00210D42"/>
    <w:rsid w:val="00240968"/>
    <w:rsid w:val="00286A12"/>
    <w:rsid w:val="00292162"/>
    <w:rsid w:val="002A6339"/>
    <w:rsid w:val="002B4348"/>
    <w:rsid w:val="002B760A"/>
    <w:rsid w:val="002E57F9"/>
    <w:rsid w:val="002F7B1E"/>
    <w:rsid w:val="00300A47"/>
    <w:rsid w:val="00312786"/>
    <w:rsid w:val="003666BD"/>
    <w:rsid w:val="003854B6"/>
    <w:rsid w:val="003C56A2"/>
    <w:rsid w:val="003D0649"/>
    <w:rsid w:val="004032AE"/>
    <w:rsid w:val="00407A5D"/>
    <w:rsid w:val="00435060"/>
    <w:rsid w:val="00472E63"/>
    <w:rsid w:val="004803CC"/>
    <w:rsid w:val="0048630E"/>
    <w:rsid w:val="004B0CE5"/>
    <w:rsid w:val="004B6951"/>
    <w:rsid w:val="004C7D4B"/>
    <w:rsid w:val="004F7D1E"/>
    <w:rsid w:val="00504673"/>
    <w:rsid w:val="00530146"/>
    <w:rsid w:val="005520C7"/>
    <w:rsid w:val="0055244B"/>
    <w:rsid w:val="005601C6"/>
    <w:rsid w:val="00587D21"/>
    <w:rsid w:val="00596156"/>
    <w:rsid w:val="005C580F"/>
    <w:rsid w:val="005E5892"/>
    <w:rsid w:val="0062200A"/>
    <w:rsid w:val="00634302"/>
    <w:rsid w:val="0063611F"/>
    <w:rsid w:val="00643750"/>
    <w:rsid w:val="00646E9B"/>
    <w:rsid w:val="0067155B"/>
    <w:rsid w:val="00677991"/>
    <w:rsid w:val="006872FA"/>
    <w:rsid w:val="00693198"/>
    <w:rsid w:val="006934EF"/>
    <w:rsid w:val="006B6B0E"/>
    <w:rsid w:val="006B745B"/>
    <w:rsid w:val="006C1422"/>
    <w:rsid w:val="006F78EF"/>
    <w:rsid w:val="0072527E"/>
    <w:rsid w:val="00745F3A"/>
    <w:rsid w:val="00751ED1"/>
    <w:rsid w:val="007620AD"/>
    <w:rsid w:val="007646DD"/>
    <w:rsid w:val="00792A01"/>
    <w:rsid w:val="007A00CC"/>
    <w:rsid w:val="007B1734"/>
    <w:rsid w:val="007D6094"/>
    <w:rsid w:val="007E56E9"/>
    <w:rsid w:val="007F043B"/>
    <w:rsid w:val="00807B91"/>
    <w:rsid w:val="00816C0F"/>
    <w:rsid w:val="0084126B"/>
    <w:rsid w:val="008505BF"/>
    <w:rsid w:val="00875AD6"/>
    <w:rsid w:val="00932428"/>
    <w:rsid w:val="00945E87"/>
    <w:rsid w:val="00980996"/>
    <w:rsid w:val="00991737"/>
    <w:rsid w:val="009974D5"/>
    <w:rsid w:val="009C418D"/>
    <w:rsid w:val="00A3676C"/>
    <w:rsid w:val="00A72B60"/>
    <w:rsid w:val="00A8541D"/>
    <w:rsid w:val="00AC7CCF"/>
    <w:rsid w:val="00AD3335"/>
    <w:rsid w:val="00AE278F"/>
    <w:rsid w:val="00B11B29"/>
    <w:rsid w:val="00B5488B"/>
    <w:rsid w:val="00B6074E"/>
    <w:rsid w:val="00B87256"/>
    <w:rsid w:val="00B91B4E"/>
    <w:rsid w:val="00BB7A03"/>
    <w:rsid w:val="00BD5FFD"/>
    <w:rsid w:val="00BE3CA1"/>
    <w:rsid w:val="00BE5C22"/>
    <w:rsid w:val="00C57428"/>
    <w:rsid w:val="00C64D0F"/>
    <w:rsid w:val="00C666CD"/>
    <w:rsid w:val="00C7249A"/>
    <w:rsid w:val="00CA174F"/>
    <w:rsid w:val="00CB273E"/>
    <w:rsid w:val="00D127BF"/>
    <w:rsid w:val="00D13BF5"/>
    <w:rsid w:val="00D15027"/>
    <w:rsid w:val="00D205D2"/>
    <w:rsid w:val="00D23F6D"/>
    <w:rsid w:val="00D31625"/>
    <w:rsid w:val="00D97060"/>
    <w:rsid w:val="00DB7226"/>
    <w:rsid w:val="00DC089D"/>
    <w:rsid w:val="00DF6BCB"/>
    <w:rsid w:val="00E02C46"/>
    <w:rsid w:val="00E03DC1"/>
    <w:rsid w:val="00E05FCC"/>
    <w:rsid w:val="00E26497"/>
    <w:rsid w:val="00E423EF"/>
    <w:rsid w:val="00E96C59"/>
    <w:rsid w:val="00EC4866"/>
    <w:rsid w:val="00F30A24"/>
    <w:rsid w:val="00F4082F"/>
    <w:rsid w:val="00F54B96"/>
    <w:rsid w:val="00F60D1B"/>
    <w:rsid w:val="00F9033A"/>
    <w:rsid w:val="00FC0CFF"/>
    <w:rsid w:val="00FC2C62"/>
    <w:rsid w:val="00FC73C0"/>
    <w:rsid w:val="00FE2F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5A0C7C86"/>
  <w15:docId w15:val="{DE3AAED5-CBCB-4775-B39A-142FBFD56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5892"/>
    <w:pPr>
      <w:spacing w:before="120" w:after="120"/>
      <w:jc w:val="both"/>
    </w:pPr>
    <w:rPr>
      <w:rFonts w:ascii="Verdana" w:hAnsi="Verdana"/>
      <w:sz w:val="20"/>
    </w:rPr>
  </w:style>
  <w:style w:type="paragraph" w:styleId="Nagwek1">
    <w:name w:val="heading 1"/>
    <w:basedOn w:val="Normalny"/>
    <w:next w:val="Normalny"/>
    <w:link w:val="Nagwek1Znak"/>
    <w:uiPriority w:val="9"/>
    <w:qFormat/>
    <w:rsid w:val="00BE5C22"/>
    <w:pPr>
      <w:keepNext/>
      <w:keepLines/>
      <w:numPr>
        <w:numId w:val="1"/>
      </w:numPr>
      <w:spacing w:before="240" w:after="240"/>
      <w:ind w:left="567" w:hanging="567"/>
      <w:outlineLvl w:val="0"/>
    </w:pPr>
    <w:rPr>
      <w:rFonts w:eastAsiaTheme="majorEastAsia" w:cstheme="majorBidi"/>
      <w:b/>
      <w:bCs/>
      <w:szCs w:val="28"/>
    </w:rPr>
  </w:style>
  <w:style w:type="paragraph" w:styleId="Nagwek2">
    <w:name w:val="heading 2"/>
    <w:basedOn w:val="Normalny"/>
    <w:next w:val="Normalny"/>
    <w:link w:val="Nagwek2Znak"/>
    <w:uiPriority w:val="9"/>
    <w:unhideWhenUsed/>
    <w:qFormat/>
    <w:rsid w:val="00097248"/>
    <w:pPr>
      <w:keepNext/>
      <w:keepLines/>
      <w:numPr>
        <w:ilvl w:val="1"/>
        <w:numId w:val="1"/>
      </w:numPr>
      <w:ind w:left="567" w:hanging="567"/>
      <w:outlineLvl w:val="1"/>
    </w:pPr>
    <w:rPr>
      <w:rFonts w:eastAsiaTheme="majorEastAsia" w:cstheme="majorBidi"/>
      <w:b/>
      <w:bCs/>
      <w:szCs w:val="26"/>
    </w:rPr>
  </w:style>
  <w:style w:type="paragraph" w:styleId="Nagwek3">
    <w:name w:val="heading 3"/>
    <w:basedOn w:val="Nagwek1"/>
    <w:next w:val="Normalny"/>
    <w:link w:val="Nagwek3Znak"/>
    <w:uiPriority w:val="9"/>
    <w:unhideWhenUsed/>
    <w:qFormat/>
    <w:rsid w:val="00240968"/>
    <w:pPr>
      <w:numPr>
        <w:ilvl w:val="2"/>
      </w:numPr>
      <w:spacing w:after="120"/>
      <w:ind w:left="284" w:hanging="284"/>
      <w:outlineLvl w:val="2"/>
    </w:pPr>
  </w:style>
  <w:style w:type="paragraph" w:styleId="Nagwek4">
    <w:name w:val="heading 4"/>
    <w:basedOn w:val="Nagwek3"/>
    <w:next w:val="Normalny"/>
    <w:link w:val="Nagwek4Znak"/>
    <w:uiPriority w:val="9"/>
    <w:unhideWhenUsed/>
    <w:qFormat/>
    <w:rsid w:val="00A72B60"/>
    <w:pPr>
      <w:numPr>
        <w:ilvl w:val="3"/>
      </w:numPr>
      <w:spacing w:before="120"/>
      <w:ind w:left="851" w:hanging="851"/>
      <w:outlineLvl w:val="3"/>
    </w:pPr>
    <w:rPr>
      <w:b w:val="0"/>
    </w:rPr>
  </w:style>
  <w:style w:type="paragraph" w:styleId="Nagwek5">
    <w:name w:val="heading 5"/>
    <w:basedOn w:val="Akapitzlist"/>
    <w:next w:val="Normalny"/>
    <w:link w:val="Nagwek5Znak"/>
    <w:uiPriority w:val="9"/>
    <w:unhideWhenUsed/>
    <w:rsid w:val="008505BF"/>
    <w:pPr>
      <w:numPr>
        <w:numId w:val="14"/>
      </w:numPr>
      <w:ind w:left="993" w:hanging="426"/>
      <w:outlineLvl w:val="4"/>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E5C22"/>
    <w:rPr>
      <w:rFonts w:ascii="Verdana" w:eastAsiaTheme="majorEastAsia" w:hAnsi="Verdana" w:cstheme="majorBidi"/>
      <w:b/>
      <w:bCs/>
      <w:sz w:val="20"/>
      <w:szCs w:val="28"/>
    </w:rPr>
  </w:style>
  <w:style w:type="character" w:customStyle="1" w:styleId="Nagwek2Znak">
    <w:name w:val="Nagłówek 2 Znak"/>
    <w:basedOn w:val="Domylnaczcionkaakapitu"/>
    <w:link w:val="Nagwek2"/>
    <w:uiPriority w:val="9"/>
    <w:rsid w:val="00097248"/>
    <w:rPr>
      <w:rFonts w:ascii="Verdana" w:eastAsiaTheme="majorEastAsia" w:hAnsi="Verdana" w:cstheme="majorBidi"/>
      <w:b/>
      <w:bCs/>
      <w:sz w:val="20"/>
      <w:szCs w:val="26"/>
    </w:rPr>
  </w:style>
  <w:style w:type="table" w:styleId="Tabela-Siatka">
    <w:name w:val="Table Grid"/>
    <w:basedOn w:val="Standardowy"/>
    <w:uiPriority w:val="59"/>
    <w:rsid w:val="00875AD6"/>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240968"/>
    <w:rPr>
      <w:rFonts w:ascii="Verdana" w:eastAsiaTheme="majorEastAsia" w:hAnsi="Verdana" w:cstheme="majorBidi"/>
      <w:b/>
      <w:bCs/>
      <w:sz w:val="20"/>
      <w:szCs w:val="28"/>
    </w:rPr>
  </w:style>
  <w:style w:type="paragraph" w:styleId="Akapitzlist">
    <w:name w:val="List Paragraph"/>
    <w:aliases w:val="Akapit z numeracją"/>
    <w:basedOn w:val="Normalny"/>
    <w:uiPriority w:val="34"/>
    <w:qFormat/>
    <w:rsid w:val="00875AD6"/>
    <w:pPr>
      <w:ind w:left="720"/>
      <w:contextualSpacing/>
    </w:pPr>
  </w:style>
  <w:style w:type="table" w:customStyle="1" w:styleId="Tabela-Siatka1">
    <w:name w:val="Tabela - Siatka1"/>
    <w:basedOn w:val="Standardowy"/>
    <w:next w:val="Tabela-Siatka"/>
    <w:uiPriority w:val="59"/>
    <w:rsid w:val="004032AE"/>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8630E"/>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E57F9"/>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E57F9"/>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504673"/>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2B4348"/>
    <w:rPr>
      <w:sz w:val="16"/>
      <w:szCs w:val="16"/>
    </w:rPr>
  </w:style>
  <w:style w:type="paragraph" w:styleId="Tekstkomentarza">
    <w:name w:val="annotation text"/>
    <w:basedOn w:val="Normalny"/>
    <w:link w:val="TekstkomentarzaZnak"/>
    <w:semiHidden/>
    <w:unhideWhenUsed/>
    <w:rsid w:val="002B4348"/>
    <w:pPr>
      <w:spacing w:line="240" w:lineRule="auto"/>
    </w:pPr>
    <w:rPr>
      <w:szCs w:val="20"/>
    </w:rPr>
  </w:style>
  <w:style w:type="character" w:customStyle="1" w:styleId="TekstkomentarzaZnak">
    <w:name w:val="Tekst komentarza Znak"/>
    <w:basedOn w:val="Domylnaczcionkaakapitu"/>
    <w:link w:val="Tekstkomentarza"/>
    <w:semiHidden/>
    <w:rsid w:val="002B4348"/>
    <w:rPr>
      <w:sz w:val="20"/>
      <w:szCs w:val="20"/>
    </w:rPr>
  </w:style>
  <w:style w:type="paragraph" w:styleId="Tematkomentarza">
    <w:name w:val="annotation subject"/>
    <w:basedOn w:val="Tekstkomentarza"/>
    <w:next w:val="Tekstkomentarza"/>
    <w:link w:val="TematkomentarzaZnak"/>
    <w:uiPriority w:val="99"/>
    <w:semiHidden/>
    <w:unhideWhenUsed/>
    <w:rsid w:val="002B4348"/>
    <w:rPr>
      <w:b/>
      <w:bCs/>
    </w:rPr>
  </w:style>
  <w:style w:type="character" w:customStyle="1" w:styleId="TematkomentarzaZnak">
    <w:name w:val="Temat komentarza Znak"/>
    <w:basedOn w:val="TekstkomentarzaZnak"/>
    <w:link w:val="Tematkomentarza"/>
    <w:uiPriority w:val="99"/>
    <w:semiHidden/>
    <w:rsid w:val="002B4348"/>
    <w:rPr>
      <w:b/>
      <w:bCs/>
      <w:sz w:val="20"/>
      <w:szCs w:val="20"/>
    </w:rPr>
  </w:style>
  <w:style w:type="paragraph" w:styleId="Tekstdymka">
    <w:name w:val="Balloon Text"/>
    <w:basedOn w:val="Normalny"/>
    <w:link w:val="TekstdymkaZnak"/>
    <w:uiPriority w:val="99"/>
    <w:semiHidden/>
    <w:unhideWhenUsed/>
    <w:rsid w:val="002B43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4348"/>
    <w:rPr>
      <w:rFonts w:ascii="Segoe UI" w:hAnsi="Segoe UI" w:cs="Segoe UI"/>
      <w:sz w:val="18"/>
      <w:szCs w:val="18"/>
    </w:rPr>
  </w:style>
  <w:style w:type="paragraph" w:customStyle="1" w:styleId="Standard">
    <w:name w:val="Standard"/>
    <w:uiPriority w:val="99"/>
    <w:rsid w:val="00147FEB"/>
    <w:pPr>
      <w:suppressAutoHyphens/>
      <w:autoSpaceDN w:val="0"/>
      <w:spacing w:after="0" w:line="240" w:lineRule="auto"/>
      <w:textAlignment w:val="baseline"/>
    </w:pPr>
    <w:rPr>
      <w:rFonts w:ascii="Calibri" w:eastAsia="Times New Roman" w:hAnsi="Calibri" w:cs="Calibri"/>
      <w:kern w:val="3"/>
      <w:lang w:eastAsia="ar-SA"/>
    </w:rPr>
  </w:style>
  <w:style w:type="paragraph" w:styleId="Nagwek">
    <w:name w:val="header"/>
    <w:basedOn w:val="Normalny"/>
    <w:link w:val="NagwekZnak"/>
    <w:uiPriority w:val="99"/>
    <w:unhideWhenUsed/>
    <w:rsid w:val="001E37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3782"/>
  </w:style>
  <w:style w:type="paragraph" w:styleId="Stopka">
    <w:name w:val="footer"/>
    <w:basedOn w:val="Normalny"/>
    <w:link w:val="StopkaZnak"/>
    <w:uiPriority w:val="99"/>
    <w:unhideWhenUsed/>
    <w:rsid w:val="001E37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3782"/>
  </w:style>
  <w:style w:type="character" w:customStyle="1" w:styleId="Nagwek4Znak">
    <w:name w:val="Nagłówek 4 Znak"/>
    <w:basedOn w:val="Domylnaczcionkaakapitu"/>
    <w:link w:val="Nagwek4"/>
    <w:uiPriority w:val="9"/>
    <w:rsid w:val="00A72B60"/>
    <w:rPr>
      <w:rFonts w:ascii="Verdana" w:eastAsiaTheme="majorEastAsia" w:hAnsi="Verdana" w:cstheme="majorBidi"/>
      <w:bCs/>
      <w:sz w:val="20"/>
      <w:szCs w:val="28"/>
    </w:rPr>
  </w:style>
  <w:style w:type="paragraph" w:styleId="Spistreci1">
    <w:name w:val="toc 1"/>
    <w:basedOn w:val="Normalny"/>
    <w:next w:val="Normalny"/>
    <w:autoRedefine/>
    <w:uiPriority w:val="39"/>
    <w:unhideWhenUsed/>
    <w:rsid w:val="00B5488B"/>
    <w:pPr>
      <w:spacing w:after="100"/>
    </w:pPr>
  </w:style>
  <w:style w:type="paragraph" w:styleId="Spistreci2">
    <w:name w:val="toc 2"/>
    <w:basedOn w:val="Normalny"/>
    <w:next w:val="Normalny"/>
    <w:autoRedefine/>
    <w:uiPriority w:val="39"/>
    <w:unhideWhenUsed/>
    <w:rsid w:val="00B5488B"/>
    <w:pPr>
      <w:spacing w:after="100"/>
      <w:ind w:left="220"/>
    </w:pPr>
  </w:style>
  <w:style w:type="character" w:styleId="Hipercze">
    <w:name w:val="Hyperlink"/>
    <w:basedOn w:val="Domylnaczcionkaakapitu"/>
    <w:uiPriority w:val="99"/>
    <w:unhideWhenUsed/>
    <w:rsid w:val="00B5488B"/>
    <w:rPr>
      <w:color w:val="0000FF" w:themeColor="hyperlink"/>
      <w:u w:val="single"/>
    </w:rPr>
  </w:style>
  <w:style w:type="numbering" w:customStyle="1" w:styleId="WWNum1">
    <w:name w:val="WWNum1"/>
    <w:rsid w:val="00210D42"/>
    <w:pPr>
      <w:numPr>
        <w:numId w:val="13"/>
      </w:numPr>
    </w:pPr>
  </w:style>
  <w:style w:type="paragraph" w:styleId="Bezodstpw">
    <w:name w:val="No Spacing"/>
    <w:basedOn w:val="Normalny"/>
    <w:uiPriority w:val="1"/>
    <w:qFormat/>
    <w:rsid w:val="00143F3F"/>
    <w:pPr>
      <w:spacing w:before="60" w:after="60" w:line="240" w:lineRule="auto"/>
      <w:jc w:val="center"/>
    </w:pPr>
    <w:rPr>
      <w:sz w:val="18"/>
      <w:szCs w:val="20"/>
    </w:rPr>
  </w:style>
  <w:style w:type="character" w:customStyle="1" w:styleId="Nagwek5Znak">
    <w:name w:val="Nagłówek 5 Znak"/>
    <w:basedOn w:val="Domylnaczcionkaakapitu"/>
    <w:link w:val="Nagwek5"/>
    <w:uiPriority w:val="9"/>
    <w:rsid w:val="008505BF"/>
    <w:rPr>
      <w:rFonts w:ascii="Verdana" w:hAnsi="Verdana"/>
      <w:sz w:val="20"/>
    </w:rPr>
  </w:style>
  <w:style w:type="paragraph" w:styleId="Podtytu">
    <w:name w:val="Subtitle"/>
    <w:basedOn w:val="Normalny"/>
    <w:next w:val="Normalny"/>
    <w:link w:val="PodtytuZnak"/>
    <w:uiPriority w:val="11"/>
    <w:qFormat/>
    <w:rsid w:val="00A3676C"/>
    <w:pPr>
      <w:numPr>
        <w:numId w:val="15"/>
      </w:numPr>
      <w:ind w:left="567" w:hanging="357"/>
    </w:pPr>
  </w:style>
  <w:style w:type="character" w:customStyle="1" w:styleId="PodtytuZnak">
    <w:name w:val="Podtytuł Znak"/>
    <w:basedOn w:val="Domylnaczcionkaakapitu"/>
    <w:link w:val="Podtytu"/>
    <w:uiPriority w:val="11"/>
    <w:rsid w:val="00A3676C"/>
    <w:rPr>
      <w:rFonts w:ascii="Verdana" w:hAnsi="Verdana"/>
      <w:sz w:val="20"/>
    </w:rPr>
  </w:style>
  <w:style w:type="paragraph" w:customStyle="1" w:styleId="Textbody">
    <w:name w:val="Text body"/>
    <w:basedOn w:val="Standard"/>
    <w:uiPriority w:val="99"/>
    <w:rsid w:val="00C7249A"/>
    <w:pPr>
      <w:tabs>
        <w:tab w:val="left" w:pos="397"/>
        <w:tab w:val="left" w:pos="567"/>
        <w:tab w:val="left" w:pos="794"/>
      </w:tabs>
      <w:spacing w:before="120" w:after="120"/>
      <w:jc w:val="both"/>
    </w:pPr>
    <w:rPr>
      <w:rFonts w:ascii="Times New Roman" w:hAnsi="Times New Roman" w:cs="Arial"/>
      <w:bCs/>
      <w:iCs/>
      <w:sz w:val="20"/>
      <w:szCs w:val="24"/>
    </w:rPr>
  </w:style>
  <w:style w:type="paragraph" w:customStyle="1" w:styleId="Default">
    <w:name w:val="Default"/>
    <w:rsid w:val="00C7249A"/>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61501">
      <w:bodyDiv w:val="1"/>
      <w:marLeft w:val="0"/>
      <w:marRight w:val="0"/>
      <w:marTop w:val="0"/>
      <w:marBottom w:val="0"/>
      <w:divBdr>
        <w:top w:val="none" w:sz="0" w:space="0" w:color="auto"/>
        <w:left w:val="none" w:sz="0" w:space="0" w:color="auto"/>
        <w:bottom w:val="none" w:sz="0" w:space="0" w:color="auto"/>
        <w:right w:val="none" w:sz="0" w:space="0" w:color="auto"/>
      </w:divBdr>
    </w:div>
    <w:div w:id="54776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jpeg"/><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60314-0BC7-4985-9361-3C37202683F9}">
  <ds:schemaRefs>
    <ds:schemaRef ds:uri="http://schemas.microsoft.com/sharepoint/v3/contenttype/forms"/>
  </ds:schemaRefs>
</ds:datastoreItem>
</file>

<file path=customXml/itemProps2.xml><?xml version="1.0" encoding="utf-8"?>
<ds:datastoreItem xmlns:ds="http://schemas.openxmlformats.org/officeDocument/2006/customXml" ds:itemID="{873EAD4D-0EEF-4652-8510-05351F8BC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872F928-B809-4446-AA56-A30ACA18A56F}">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0C840B0-AF40-419D-BDDA-497840E31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6539</Words>
  <Characters>39235</Characters>
  <Application>Microsoft Office Word</Application>
  <DocSecurity>4</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Bukowska</dc:creator>
  <cp:lastModifiedBy>Niedbalski Maciej</cp:lastModifiedBy>
  <cp:revision>2</cp:revision>
  <cp:lastPrinted>2019-05-10T07:41:00Z</cp:lastPrinted>
  <dcterms:created xsi:type="dcterms:W3CDTF">2022-04-06T06:56:00Z</dcterms:created>
  <dcterms:modified xsi:type="dcterms:W3CDTF">2022-04-06T06:56:00Z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0x0101007F8615080973D74184599487852D427E</vt:lpwstr>
  </property>
</Properties>
</file>